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p14="http://schemas.microsoft.com/office/word/2010/wordml" w:rsidR="00F61443" w:rsidP="00F61443" w:rsidRDefault="008E7494" w14:paraId="048BEDA8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Varie</w:t>
      </w:r>
    </w:p>
    <w:p xmlns:wp14="http://schemas.microsoft.com/office/word/2010/wordml" w:rsidR="00F61443" w:rsidP="00F61443" w:rsidRDefault="00F61443" w14:paraId="672A6659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48"/>
          <w:szCs w:val="48"/>
        </w:rPr>
      </w:pPr>
    </w:p>
    <w:p xmlns:wp14="http://schemas.microsoft.com/office/word/2010/wordml" w:rsidR="00D31736" w:rsidP="00E97823" w:rsidRDefault="00D31736" w14:paraId="3A3F69FA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 w:rsidRPr="002E65D1">
        <w:rPr>
          <w:rFonts w:ascii="Times New Roman" w:hAnsi="Times New Roman"/>
          <w:b/>
          <w:sz w:val="32"/>
          <w:szCs w:val="32"/>
        </w:rPr>
        <w:t>Agenzie Stampa</w:t>
      </w:r>
    </w:p>
    <w:p xmlns:wp14="http://schemas.microsoft.com/office/word/2010/wordml" w:rsidRPr="00DB0000" w:rsidR="00D31736" w:rsidP="00D31736" w:rsidRDefault="00D31736" w14:paraId="0A37501D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210"/>
        <w:gridCol w:w="3211"/>
        <w:gridCol w:w="3207"/>
      </w:tblGrid>
      <w:tr xmlns:wp14="http://schemas.microsoft.com/office/word/2010/wordml" w:rsidRPr="002E65D1" w:rsidR="00D31736" w:rsidTr="00EF36D8" w14:paraId="0A9AC74C" wp14:textId="77777777">
        <w:trPr>
          <w:trHeight w:val="705"/>
        </w:trPr>
        <w:tc>
          <w:tcPr>
            <w:tcW w:w="3249" w:type="dxa"/>
            <w:vAlign w:val="center"/>
          </w:tcPr>
          <w:p w:rsidRPr="002E65D1" w:rsidR="00D31736" w:rsidP="00655100" w:rsidRDefault="00D31736" w14:paraId="6A47133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49" w:type="dxa"/>
            <w:vAlign w:val="center"/>
          </w:tcPr>
          <w:p w:rsidRPr="002E65D1" w:rsidR="00D31736" w:rsidP="00655100" w:rsidRDefault="00B32343" w14:paraId="18C4D82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vAlign w:val="center"/>
          </w:tcPr>
          <w:p w:rsidRPr="002E65D1" w:rsidR="00D31736" w:rsidP="00655100" w:rsidRDefault="00D31736" w14:paraId="686A201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  <w:tr xmlns:wp14="http://schemas.microsoft.com/office/word/2010/wordml" w:rsidRPr="002E65D1" w:rsidR="00DA6122" w:rsidTr="00EF36D8" w14:paraId="684579C4" wp14:textId="77777777">
        <w:trPr>
          <w:trHeight w:val="705"/>
        </w:trPr>
        <w:tc>
          <w:tcPr>
            <w:tcW w:w="3249" w:type="dxa"/>
            <w:vAlign w:val="center"/>
          </w:tcPr>
          <w:p w:rsidRPr="00DA6122" w:rsidR="00DA6122" w:rsidP="00655100" w:rsidRDefault="00DA6122" w14:paraId="47F28E8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DA6122">
              <w:rPr>
                <w:rFonts w:ascii="Times New Roman" w:hAnsi="Times New Roman"/>
                <w:sz w:val="24"/>
                <w:szCs w:val="24"/>
              </w:rPr>
              <w:t>Dire</w:t>
            </w:r>
          </w:p>
        </w:tc>
        <w:tc>
          <w:tcPr>
            <w:tcW w:w="3249" w:type="dxa"/>
            <w:vAlign w:val="center"/>
          </w:tcPr>
          <w:p w:rsidRPr="00DA6122" w:rsidR="00DA6122" w:rsidP="00655100" w:rsidRDefault="00DA6122" w14:paraId="3A6805E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DA6122">
              <w:rPr>
                <w:rFonts w:ascii="Times New Roman" w:hAnsi="Times New Roman"/>
                <w:sz w:val="24"/>
                <w:szCs w:val="24"/>
              </w:rPr>
              <w:t xml:space="preserve">Mirta su </w:t>
            </w:r>
            <w:proofErr w:type="spellStart"/>
            <w:r w:rsidRPr="00DA6122">
              <w:rPr>
                <w:rFonts w:ascii="Times New Roman" w:hAnsi="Times New Roman"/>
                <w:sz w:val="24"/>
                <w:szCs w:val="24"/>
              </w:rPr>
              <w:t>app</w:t>
            </w:r>
            <w:proofErr w:type="spellEnd"/>
            <w:r w:rsidRPr="00DA6122">
              <w:rPr>
                <w:rFonts w:ascii="Times New Roman" w:hAnsi="Times New Roman"/>
                <w:sz w:val="24"/>
                <w:szCs w:val="24"/>
              </w:rPr>
              <w:t xml:space="preserve"> immuni</w:t>
            </w:r>
          </w:p>
        </w:tc>
        <w:tc>
          <w:tcPr>
            <w:tcW w:w="3249" w:type="dxa"/>
            <w:vAlign w:val="center"/>
          </w:tcPr>
          <w:p w:rsidRPr="00DA6122" w:rsidR="00DA6122" w:rsidP="00655100" w:rsidRDefault="00DA6122" w14:paraId="7D7EBF0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DA6122">
              <w:rPr>
                <w:rFonts w:ascii="Times New Roman" w:hAnsi="Times New Roman"/>
                <w:sz w:val="24"/>
                <w:szCs w:val="24"/>
              </w:rPr>
              <w:t>23 aprile 2020</w:t>
            </w:r>
          </w:p>
        </w:tc>
      </w:tr>
      <w:tr xmlns:wp14="http://schemas.microsoft.com/office/word/2010/wordml" w:rsidRPr="002E65D1" w:rsidR="00EF36D8" w14:paraId="36DB06D1" wp14:textId="77777777">
        <w:trPr>
          <w:trHeight w:val="552"/>
        </w:trPr>
        <w:tc>
          <w:tcPr>
            <w:tcW w:w="3249" w:type="dxa"/>
            <w:vAlign w:val="center"/>
          </w:tcPr>
          <w:p w:rsidRPr="00EF36D8" w:rsidR="00EF36D8" w:rsidP="00655100" w:rsidRDefault="00EF36D8" w14:paraId="7D2A721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EF36D8">
              <w:rPr>
                <w:rFonts w:ascii="Times New Roman" w:hAnsi="Times New Roman"/>
                <w:sz w:val="24"/>
                <w:szCs w:val="24"/>
              </w:rPr>
              <w:t>Dire</w:t>
            </w:r>
          </w:p>
        </w:tc>
        <w:tc>
          <w:tcPr>
            <w:tcW w:w="3249" w:type="dxa"/>
            <w:vAlign w:val="center"/>
          </w:tcPr>
          <w:p w:rsidRPr="00EF36D8" w:rsidR="00EF36D8" w:rsidP="00655100" w:rsidRDefault="00EF36D8" w14:paraId="2C56D2D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EF36D8">
              <w:rPr>
                <w:rFonts w:ascii="Times New Roman" w:hAnsi="Times New Roman"/>
                <w:sz w:val="24"/>
                <w:szCs w:val="24"/>
              </w:rPr>
              <w:t>Movimenta</w:t>
            </w:r>
          </w:p>
        </w:tc>
        <w:tc>
          <w:tcPr>
            <w:tcW w:w="3249" w:type="dxa"/>
            <w:vAlign w:val="center"/>
          </w:tcPr>
          <w:p w:rsidRPr="00EF36D8" w:rsidR="00EF36D8" w:rsidP="00655100" w:rsidRDefault="00EF36D8" w14:paraId="4C8B5BF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EF36D8">
              <w:rPr>
                <w:rFonts w:ascii="Times New Roman" w:hAnsi="Times New Roman"/>
                <w:sz w:val="24"/>
                <w:szCs w:val="24"/>
              </w:rPr>
              <w:t>8 maggio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36D8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</w:tr>
      <w:tr xmlns:wp14="http://schemas.microsoft.com/office/word/2010/wordml" w:rsidRPr="002E65D1" w:rsidR="000F16DD" w14:paraId="61BE67ED" wp14:textId="77777777">
        <w:trPr>
          <w:trHeight w:val="552"/>
        </w:trPr>
        <w:tc>
          <w:tcPr>
            <w:tcW w:w="3249" w:type="dxa"/>
            <w:vAlign w:val="center"/>
          </w:tcPr>
          <w:p w:rsidRPr="00EF36D8" w:rsidR="000F16DD" w:rsidP="00655100" w:rsidRDefault="000F16DD" w14:paraId="4C27215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9colonne</w:t>
            </w:r>
          </w:p>
        </w:tc>
        <w:tc>
          <w:tcPr>
            <w:tcW w:w="3249" w:type="dxa"/>
            <w:vAlign w:val="center"/>
          </w:tcPr>
          <w:p w:rsidRPr="00EF36D8" w:rsidR="000F16DD" w:rsidP="00655100" w:rsidRDefault="000F16DD" w14:paraId="0B9A783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Forum PA- Azzolina</w:t>
            </w:r>
          </w:p>
        </w:tc>
        <w:tc>
          <w:tcPr>
            <w:tcW w:w="3249" w:type="dxa"/>
            <w:vAlign w:val="center"/>
          </w:tcPr>
          <w:p w:rsidRPr="00EF36D8" w:rsidR="000F16DD" w:rsidP="00655100" w:rsidRDefault="000F16DD" w14:paraId="37E2D8C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novembre 2020</w:t>
            </w:r>
          </w:p>
        </w:tc>
      </w:tr>
      <w:tr xmlns:wp14="http://schemas.microsoft.com/office/word/2010/wordml" w:rsidRPr="002E65D1" w:rsidR="00C31EB0" w14:paraId="7D7EAF52" wp14:textId="77777777">
        <w:trPr>
          <w:trHeight w:val="552"/>
        </w:trPr>
        <w:tc>
          <w:tcPr>
            <w:tcW w:w="3249" w:type="dxa"/>
            <w:vAlign w:val="center"/>
          </w:tcPr>
          <w:p w:rsidR="00C31EB0" w:rsidP="00655100" w:rsidRDefault="00C31EB0" w14:paraId="58B648E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Agi</w:t>
            </w:r>
          </w:p>
        </w:tc>
        <w:tc>
          <w:tcPr>
            <w:tcW w:w="3249" w:type="dxa"/>
            <w:vAlign w:val="center"/>
          </w:tcPr>
          <w:p w:rsidR="00C31EB0" w:rsidP="00655100" w:rsidRDefault="00373376" w14:paraId="4803EC3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Fondazione Sordi</w:t>
            </w:r>
          </w:p>
        </w:tc>
        <w:tc>
          <w:tcPr>
            <w:tcW w:w="3249" w:type="dxa"/>
            <w:vAlign w:val="center"/>
          </w:tcPr>
          <w:p w:rsidR="00C31EB0" w:rsidP="00655100" w:rsidRDefault="00C31EB0" w14:paraId="199E773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novembre 2020</w:t>
            </w:r>
          </w:p>
        </w:tc>
      </w:tr>
      <w:tr xmlns:wp14="http://schemas.microsoft.com/office/word/2010/wordml" w:rsidRPr="002E65D1" w:rsidR="00F77AF5" w14:paraId="60120A7A" wp14:textId="77777777">
        <w:trPr>
          <w:trHeight w:val="552"/>
        </w:trPr>
        <w:tc>
          <w:tcPr>
            <w:tcW w:w="3249" w:type="dxa"/>
            <w:vAlign w:val="center"/>
          </w:tcPr>
          <w:p w:rsidR="00F77AF5" w:rsidP="00655100" w:rsidRDefault="00F77AF5" w14:paraId="76B346C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adnkronos</w:t>
            </w:r>
            <w:proofErr w:type="spellEnd"/>
          </w:p>
        </w:tc>
        <w:tc>
          <w:tcPr>
            <w:tcW w:w="3249" w:type="dxa"/>
            <w:vAlign w:val="center"/>
          </w:tcPr>
          <w:p w:rsidR="00F77AF5" w:rsidP="00655100" w:rsidRDefault="00F77AF5" w14:paraId="33FDFFA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Premio Innovazione Digitale</w:t>
            </w:r>
          </w:p>
        </w:tc>
        <w:tc>
          <w:tcPr>
            <w:tcW w:w="3249" w:type="dxa"/>
            <w:vAlign w:val="center"/>
          </w:tcPr>
          <w:p w:rsidR="00F77AF5" w:rsidP="00655100" w:rsidRDefault="00F77AF5" w14:paraId="1A83C62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novembre 2020</w:t>
            </w:r>
          </w:p>
        </w:tc>
      </w:tr>
      <w:tr xmlns:wp14="http://schemas.microsoft.com/office/word/2010/wordml" w:rsidRPr="002E65D1" w:rsidR="00135EC5" w14:paraId="5176D3F3" wp14:textId="77777777">
        <w:trPr>
          <w:trHeight w:val="552"/>
        </w:trPr>
        <w:tc>
          <w:tcPr>
            <w:tcW w:w="3249" w:type="dxa"/>
            <w:vAlign w:val="center"/>
          </w:tcPr>
          <w:p w:rsidR="00135EC5" w:rsidP="00655100" w:rsidRDefault="00135EC5" w14:paraId="1951951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</w:t>
            </w:r>
          </w:p>
        </w:tc>
        <w:tc>
          <w:tcPr>
            <w:tcW w:w="3249" w:type="dxa"/>
            <w:vAlign w:val="center"/>
          </w:tcPr>
          <w:p w:rsidR="00135EC5" w:rsidP="00655100" w:rsidRDefault="00135EC5" w14:paraId="156B215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135EC5">
              <w:rPr>
                <w:rFonts w:ascii="Times New Roman" w:hAnsi="Times New Roman"/>
                <w:sz w:val="24"/>
                <w:szCs w:val="24"/>
              </w:rPr>
              <w:t>Premio Innovazione Digitale</w:t>
            </w:r>
          </w:p>
        </w:tc>
        <w:tc>
          <w:tcPr>
            <w:tcW w:w="3249" w:type="dxa"/>
            <w:vAlign w:val="center"/>
          </w:tcPr>
          <w:p w:rsidR="00135EC5" w:rsidP="00655100" w:rsidRDefault="00135EC5" w14:paraId="1C55703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novembre 2020</w:t>
            </w:r>
          </w:p>
        </w:tc>
      </w:tr>
      <w:tr xmlns:wp14="http://schemas.microsoft.com/office/word/2010/wordml" w:rsidRPr="002E65D1" w:rsidR="00CE11D5" w14:paraId="038965C4" wp14:textId="77777777">
        <w:trPr>
          <w:trHeight w:val="552"/>
        </w:trPr>
        <w:tc>
          <w:tcPr>
            <w:tcW w:w="3249" w:type="dxa"/>
            <w:vAlign w:val="center"/>
          </w:tcPr>
          <w:p w:rsidR="00CE11D5" w:rsidP="00655100" w:rsidRDefault="00CE11D5" w14:paraId="324090C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Labitalia</w:t>
            </w:r>
            <w:proofErr w:type="spellEnd"/>
          </w:p>
        </w:tc>
        <w:tc>
          <w:tcPr>
            <w:tcW w:w="3249" w:type="dxa"/>
            <w:vAlign w:val="center"/>
          </w:tcPr>
          <w:p w:rsidRPr="00135EC5" w:rsidR="00CE11D5" w:rsidP="00655100" w:rsidRDefault="00251BB4" w14:paraId="5D582BF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135EC5">
              <w:rPr>
                <w:rFonts w:ascii="Times New Roman" w:hAnsi="Times New Roman"/>
                <w:sz w:val="24"/>
                <w:szCs w:val="24"/>
              </w:rPr>
              <w:t>Premio Innovazione Digitale</w:t>
            </w:r>
          </w:p>
        </w:tc>
        <w:tc>
          <w:tcPr>
            <w:tcW w:w="3249" w:type="dxa"/>
            <w:vAlign w:val="center"/>
          </w:tcPr>
          <w:p w:rsidR="00CE11D5" w:rsidP="00655100" w:rsidRDefault="00CE11D5" w14:paraId="37C1889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novembre 2020</w:t>
            </w:r>
          </w:p>
        </w:tc>
      </w:tr>
      <w:tr xmlns:wp14="http://schemas.microsoft.com/office/word/2010/wordml" w:rsidRPr="002E65D1" w:rsidR="00412D69" w14:paraId="1D002C76" wp14:textId="77777777">
        <w:trPr>
          <w:trHeight w:val="552"/>
        </w:trPr>
        <w:tc>
          <w:tcPr>
            <w:tcW w:w="3249" w:type="dxa"/>
            <w:vAlign w:val="center"/>
          </w:tcPr>
          <w:p w:rsidR="00412D69" w:rsidP="00655100" w:rsidRDefault="00412D69" w14:paraId="43FA2F0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</w:t>
            </w:r>
          </w:p>
        </w:tc>
        <w:tc>
          <w:tcPr>
            <w:tcW w:w="3249" w:type="dxa"/>
            <w:vAlign w:val="center"/>
          </w:tcPr>
          <w:p w:rsidRPr="00135EC5" w:rsidR="00412D69" w:rsidP="00655100" w:rsidRDefault="00412D69" w14:paraId="4CD5BE1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135EC5">
              <w:rPr>
                <w:rFonts w:ascii="Times New Roman" w:hAnsi="Times New Roman"/>
                <w:sz w:val="24"/>
                <w:szCs w:val="24"/>
              </w:rPr>
              <w:t>Premio Innovazione Digitale</w:t>
            </w:r>
          </w:p>
        </w:tc>
        <w:tc>
          <w:tcPr>
            <w:tcW w:w="3249" w:type="dxa"/>
            <w:vAlign w:val="center"/>
          </w:tcPr>
          <w:p w:rsidR="00412D69" w:rsidP="00655100" w:rsidRDefault="00412D69" w14:paraId="7EEC66F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novembre 2020</w:t>
            </w:r>
          </w:p>
        </w:tc>
      </w:tr>
      <w:tr xmlns:wp14="http://schemas.microsoft.com/office/word/2010/wordml" w:rsidRPr="002E65D1" w:rsidR="008843F0" w14:paraId="75425724" wp14:textId="77777777">
        <w:trPr>
          <w:trHeight w:val="552"/>
        </w:trPr>
        <w:tc>
          <w:tcPr>
            <w:tcW w:w="3249" w:type="dxa"/>
            <w:vAlign w:val="center"/>
          </w:tcPr>
          <w:p w:rsidR="008843F0" w:rsidP="00655100" w:rsidRDefault="008843F0" w14:paraId="01CEE0E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kronos</w:t>
            </w:r>
            <w:proofErr w:type="spellEnd"/>
          </w:p>
        </w:tc>
        <w:tc>
          <w:tcPr>
            <w:tcW w:w="3249" w:type="dxa"/>
            <w:vAlign w:val="center"/>
          </w:tcPr>
          <w:p w:rsidRPr="00135EC5" w:rsidR="008843F0" w:rsidP="00655100" w:rsidRDefault="008843F0" w14:paraId="7C80D9E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135EC5">
              <w:rPr>
                <w:rFonts w:ascii="Times New Roman" w:hAnsi="Times New Roman"/>
                <w:sz w:val="24"/>
                <w:szCs w:val="24"/>
              </w:rPr>
              <w:t>Premio Innovazione Digitale</w:t>
            </w:r>
          </w:p>
        </w:tc>
        <w:tc>
          <w:tcPr>
            <w:tcW w:w="3249" w:type="dxa"/>
            <w:vAlign w:val="center"/>
          </w:tcPr>
          <w:p w:rsidR="008843F0" w:rsidP="00655100" w:rsidRDefault="008843F0" w14:paraId="5D74E56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novembre 2020</w:t>
            </w:r>
          </w:p>
        </w:tc>
      </w:tr>
      <w:tr xmlns:wp14="http://schemas.microsoft.com/office/word/2010/wordml" w:rsidRPr="002E65D1" w:rsidR="00D462B1" w14:paraId="0A65CB70" wp14:textId="77777777">
        <w:trPr>
          <w:trHeight w:val="552"/>
        </w:trPr>
        <w:tc>
          <w:tcPr>
            <w:tcW w:w="3249" w:type="dxa"/>
            <w:vAlign w:val="center"/>
          </w:tcPr>
          <w:p w:rsidR="00D462B1" w:rsidP="00655100" w:rsidRDefault="00D462B1" w14:paraId="6921DA6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Kronos</w:t>
            </w:r>
          </w:p>
        </w:tc>
        <w:tc>
          <w:tcPr>
            <w:tcW w:w="3249" w:type="dxa"/>
            <w:vAlign w:val="center"/>
          </w:tcPr>
          <w:p w:rsidRPr="00135EC5" w:rsidR="00D462B1" w:rsidP="00655100" w:rsidRDefault="00D462B1" w14:paraId="28BC8BE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Fortune Italia</w:t>
            </w:r>
          </w:p>
        </w:tc>
        <w:tc>
          <w:tcPr>
            <w:tcW w:w="3249" w:type="dxa"/>
            <w:vAlign w:val="center"/>
          </w:tcPr>
          <w:p w:rsidR="00D462B1" w:rsidP="00655100" w:rsidRDefault="00D462B1" w14:paraId="3A19A43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novembre 2020</w:t>
            </w:r>
          </w:p>
        </w:tc>
      </w:tr>
      <w:tr xmlns:wp14="http://schemas.microsoft.com/office/word/2010/wordml" w:rsidRPr="002E65D1" w:rsidR="0025143D" w14:paraId="26A875D1" wp14:textId="77777777">
        <w:trPr>
          <w:trHeight w:val="552"/>
        </w:trPr>
        <w:tc>
          <w:tcPr>
            <w:tcW w:w="3249" w:type="dxa"/>
            <w:vAlign w:val="center"/>
          </w:tcPr>
          <w:p w:rsidR="0025143D" w:rsidP="0025143D" w:rsidRDefault="0025143D" w14:paraId="59EF6C3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Labitalia</w:t>
            </w:r>
            <w:proofErr w:type="spellEnd"/>
          </w:p>
        </w:tc>
        <w:tc>
          <w:tcPr>
            <w:tcW w:w="3249" w:type="dxa"/>
            <w:vAlign w:val="center"/>
          </w:tcPr>
          <w:p w:rsidRPr="00135EC5" w:rsidR="0025143D" w:rsidP="0025143D" w:rsidRDefault="0025143D" w14:paraId="29907FD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135EC5">
              <w:rPr>
                <w:rFonts w:ascii="Times New Roman" w:hAnsi="Times New Roman"/>
                <w:sz w:val="24"/>
                <w:szCs w:val="24"/>
              </w:rPr>
              <w:t>Premio Innovazione Digitale</w:t>
            </w:r>
          </w:p>
        </w:tc>
        <w:tc>
          <w:tcPr>
            <w:tcW w:w="3249" w:type="dxa"/>
            <w:vAlign w:val="center"/>
          </w:tcPr>
          <w:p w:rsidR="0025143D" w:rsidP="0025143D" w:rsidRDefault="0025143D" w14:paraId="344A8C2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novembre 2020</w:t>
            </w:r>
          </w:p>
        </w:tc>
      </w:tr>
    </w:tbl>
    <w:p xmlns:wp14="http://schemas.microsoft.com/office/word/2010/wordml" w:rsidR="00D8710E" w:rsidP="00D31736" w:rsidRDefault="00D8710E" w14:paraId="5DAB6C7B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p xmlns:wp14="http://schemas.microsoft.com/office/word/2010/wordml" w:rsidRPr="002E65D1" w:rsidR="00D31736" w:rsidP="00D31736" w:rsidRDefault="00D31736" w14:paraId="0D06776B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 w:rsidRPr="002E65D1">
        <w:rPr>
          <w:rFonts w:ascii="Times New Roman" w:hAnsi="Times New Roman"/>
          <w:b/>
          <w:sz w:val="32"/>
          <w:szCs w:val="32"/>
        </w:rPr>
        <w:t>Quotidiani</w:t>
      </w:r>
    </w:p>
    <w:p xmlns:wp14="http://schemas.microsoft.com/office/word/2010/wordml" w:rsidRPr="002E65D1" w:rsidR="00D31736" w:rsidP="00D31736" w:rsidRDefault="00D31736" w14:paraId="02EB378F" wp14:textId="77777777">
      <w:pPr>
        <w:tabs>
          <w:tab w:val="center" w:pos="4819"/>
          <w:tab w:val="left" w:pos="8640"/>
        </w:tabs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210"/>
        <w:gridCol w:w="3213"/>
        <w:gridCol w:w="3205"/>
      </w:tblGrid>
      <w:tr xmlns:wp14="http://schemas.microsoft.com/office/word/2010/wordml" w:rsidRPr="002E65D1" w:rsidR="00D31736" w14:paraId="2348800A" wp14:textId="77777777">
        <w:trPr>
          <w:trHeight w:val="552"/>
        </w:trPr>
        <w:tc>
          <w:tcPr>
            <w:tcW w:w="3249" w:type="dxa"/>
            <w:vAlign w:val="center"/>
          </w:tcPr>
          <w:p w:rsidRPr="002E65D1" w:rsidR="00D31736" w:rsidP="00655100" w:rsidRDefault="00D31736" w14:paraId="3FF3AF3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49" w:type="dxa"/>
            <w:vAlign w:val="center"/>
          </w:tcPr>
          <w:p w:rsidRPr="002E65D1" w:rsidR="00D31736" w:rsidP="00655100" w:rsidRDefault="00B32343" w14:paraId="338F179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vAlign w:val="center"/>
          </w:tcPr>
          <w:p w:rsidRPr="002E65D1" w:rsidR="00D31736" w:rsidP="00655100" w:rsidRDefault="00D31736" w14:paraId="6C9FFB6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  <w:tr xmlns:wp14="http://schemas.microsoft.com/office/word/2010/wordml" w:rsidRPr="00330C9B" w:rsidR="00C57515" w14:paraId="58514B51" wp14:textId="77777777">
        <w:trPr>
          <w:trHeight w:val="552"/>
        </w:trPr>
        <w:tc>
          <w:tcPr>
            <w:tcW w:w="3249" w:type="dxa"/>
            <w:vAlign w:val="center"/>
          </w:tcPr>
          <w:p w:rsidRPr="00330C9B" w:rsidR="00C57515" w:rsidP="00655100" w:rsidRDefault="00592340" w14:paraId="15E6039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Eco Risveglio</w:t>
            </w:r>
          </w:p>
        </w:tc>
        <w:tc>
          <w:tcPr>
            <w:tcW w:w="3249" w:type="dxa"/>
            <w:vAlign w:val="center"/>
          </w:tcPr>
          <w:p w:rsidRPr="00330C9B" w:rsidR="00C57515" w:rsidP="00655100" w:rsidRDefault="00592340" w14:paraId="2222088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GJC</w:t>
            </w:r>
          </w:p>
        </w:tc>
        <w:tc>
          <w:tcPr>
            <w:tcW w:w="3249" w:type="dxa"/>
            <w:vAlign w:val="center"/>
          </w:tcPr>
          <w:p w:rsidRPr="00330C9B" w:rsidR="00C57515" w:rsidP="00655100" w:rsidRDefault="00592340" w14:paraId="512BD6C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gennaio 2020</w:t>
            </w:r>
          </w:p>
        </w:tc>
      </w:tr>
      <w:tr xmlns:wp14="http://schemas.microsoft.com/office/word/2010/wordml" w:rsidRPr="00330C9B" w:rsidR="007F2601" w14:paraId="1B1BE133" wp14:textId="77777777">
        <w:trPr>
          <w:trHeight w:val="552"/>
        </w:trPr>
        <w:tc>
          <w:tcPr>
            <w:tcW w:w="3249" w:type="dxa"/>
            <w:vAlign w:val="center"/>
          </w:tcPr>
          <w:p w:rsidR="007F2601" w:rsidP="00655100" w:rsidRDefault="007F2601" w14:paraId="37EE2F8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 Messaggero</w:t>
            </w:r>
          </w:p>
        </w:tc>
        <w:tc>
          <w:tcPr>
            <w:tcW w:w="3249" w:type="dxa"/>
            <w:vAlign w:val="center"/>
          </w:tcPr>
          <w:p w:rsidR="007F2601" w:rsidP="00655100" w:rsidRDefault="007F2601" w14:paraId="7EBCA3B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Edizione Civitavecchia</w:t>
            </w:r>
          </w:p>
        </w:tc>
        <w:tc>
          <w:tcPr>
            <w:tcW w:w="3249" w:type="dxa"/>
            <w:vAlign w:val="center"/>
          </w:tcPr>
          <w:p w:rsidR="007F2601" w:rsidP="00655100" w:rsidRDefault="007F2601" w14:paraId="04BDD4C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febbraio 2020</w:t>
            </w:r>
          </w:p>
        </w:tc>
      </w:tr>
      <w:tr xmlns:wp14="http://schemas.microsoft.com/office/word/2010/wordml" w:rsidRPr="00330C9B" w:rsidR="007F2601" w14:paraId="75BC4AEC" wp14:textId="77777777">
        <w:trPr>
          <w:trHeight w:val="552"/>
        </w:trPr>
        <w:tc>
          <w:tcPr>
            <w:tcW w:w="3249" w:type="dxa"/>
            <w:vAlign w:val="center"/>
          </w:tcPr>
          <w:p w:rsidR="007F2601" w:rsidP="007F2601" w:rsidRDefault="007F2601" w14:paraId="0114730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 Messaggero</w:t>
            </w:r>
          </w:p>
        </w:tc>
        <w:tc>
          <w:tcPr>
            <w:tcW w:w="3249" w:type="dxa"/>
            <w:vAlign w:val="center"/>
          </w:tcPr>
          <w:p w:rsidR="007F2601" w:rsidP="007F2601" w:rsidRDefault="007F2601" w14:paraId="3493336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Edizione Viterbo</w:t>
            </w:r>
          </w:p>
        </w:tc>
        <w:tc>
          <w:tcPr>
            <w:tcW w:w="3249" w:type="dxa"/>
            <w:vAlign w:val="center"/>
          </w:tcPr>
          <w:p w:rsidR="007F2601" w:rsidP="007F2601" w:rsidRDefault="007F2601" w14:paraId="2F9442A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febbraio 2020</w:t>
            </w:r>
          </w:p>
        </w:tc>
      </w:tr>
      <w:tr xmlns:wp14="http://schemas.microsoft.com/office/word/2010/wordml" w:rsidRPr="00330C9B" w:rsidR="006E335B" w14:paraId="33F94764" wp14:textId="77777777">
        <w:trPr>
          <w:trHeight w:val="552"/>
        </w:trPr>
        <w:tc>
          <w:tcPr>
            <w:tcW w:w="3249" w:type="dxa"/>
            <w:vAlign w:val="center"/>
          </w:tcPr>
          <w:p w:rsidR="006E335B" w:rsidP="007F2601" w:rsidRDefault="006E335B" w14:paraId="27DAF8F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 Messaggero</w:t>
            </w:r>
          </w:p>
        </w:tc>
        <w:tc>
          <w:tcPr>
            <w:tcW w:w="3249" w:type="dxa"/>
            <w:vAlign w:val="center"/>
          </w:tcPr>
          <w:p w:rsidR="006E335B" w:rsidP="007F2601" w:rsidRDefault="006E335B" w14:paraId="6A05A80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6E335B" w:rsidP="007F2601" w:rsidRDefault="006E335B" w14:paraId="52BDCF3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febbraio 2020</w:t>
            </w:r>
          </w:p>
        </w:tc>
      </w:tr>
      <w:tr xmlns:wp14="http://schemas.microsoft.com/office/word/2010/wordml" w:rsidRPr="00330C9B" w:rsidR="00EB1E60" w14:paraId="42D44F8B" wp14:textId="77777777">
        <w:trPr>
          <w:trHeight w:val="552"/>
        </w:trPr>
        <w:tc>
          <w:tcPr>
            <w:tcW w:w="3249" w:type="dxa"/>
            <w:vAlign w:val="center"/>
          </w:tcPr>
          <w:p w:rsidR="00EB1E60" w:rsidP="007F2601" w:rsidRDefault="00EB1E60" w14:paraId="494C2CF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Stampa - Asti</w:t>
            </w:r>
          </w:p>
        </w:tc>
        <w:tc>
          <w:tcPr>
            <w:tcW w:w="3249" w:type="dxa"/>
            <w:vAlign w:val="center"/>
          </w:tcPr>
          <w:p w:rsidR="00EB1E60" w:rsidP="007F2601" w:rsidRDefault="00EB1E60" w14:paraId="2940239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Stella Perrone GJC</w:t>
            </w:r>
          </w:p>
        </w:tc>
        <w:tc>
          <w:tcPr>
            <w:tcW w:w="3249" w:type="dxa"/>
            <w:vAlign w:val="center"/>
          </w:tcPr>
          <w:p w:rsidR="00EB1E60" w:rsidP="007F2601" w:rsidRDefault="00EB1E60" w14:paraId="45621B4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marzo 2020</w:t>
            </w:r>
          </w:p>
        </w:tc>
      </w:tr>
      <w:tr xmlns:wp14="http://schemas.microsoft.com/office/word/2010/wordml" w:rsidRPr="00330C9B" w:rsidR="001C5AF6" w14:paraId="4EE0A941" wp14:textId="77777777">
        <w:trPr>
          <w:trHeight w:val="552"/>
        </w:trPr>
        <w:tc>
          <w:tcPr>
            <w:tcW w:w="3249" w:type="dxa"/>
            <w:vAlign w:val="center"/>
          </w:tcPr>
          <w:p w:rsidR="001C5AF6" w:rsidP="007F2601" w:rsidRDefault="001C5AF6" w14:paraId="709BD2B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Giornale di Sicilia</w:t>
            </w:r>
          </w:p>
        </w:tc>
        <w:tc>
          <w:tcPr>
            <w:tcW w:w="3249" w:type="dxa"/>
            <w:vAlign w:val="center"/>
          </w:tcPr>
          <w:p w:rsidR="001C5AF6" w:rsidP="007F2601" w:rsidRDefault="001C5AF6" w14:paraId="444429F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Burgio GJC</w:t>
            </w:r>
          </w:p>
        </w:tc>
        <w:tc>
          <w:tcPr>
            <w:tcW w:w="3249" w:type="dxa"/>
            <w:vAlign w:val="center"/>
          </w:tcPr>
          <w:p w:rsidR="001C5AF6" w:rsidP="007F2601" w:rsidRDefault="001C5AF6" w14:paraId="40A36B5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marzo 2020</w:t>
            </w:r>
          </w:p>
        </w:tc>
      </w:tr>
      <w:tr xmlns:wp14="http://schemas.microsoft.com/office/word/2010/wordml" w:rsidRPr="00330C9B" w:rsidR="004B535A" w14:paraId="4E78AEA2" wp14:textId="77777777">
        <w:trPr>
          <w:trHeight w:val="552"/>
        </w:trPr>
        <w:tc>
          <w:tcPr>
            <w:tcW w:w="3249" w:type="dxa"/>
            <w:vAlign w:val="center"/>
          </w:tcPr>
          <w:p w:rsidR="004B535A" w:rsidP="007F2601" w:rsidRDefault="004B535A" w14:paraId="5F8C9C8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 Quotidiano del Sud</w:t>
            </w:r>
          </w:p>
        </w:tc>
        <w:tc>
          <w:tcPr>
            <w:tcW w:w="3249" w:type="dxa"/>
            <w:vAlign w:val="center"/>
          </w:tcPr>
          <w:p w:rsidR="004B535A" w:rsidP="007F2601" w:rsidRDefault="004B535A" w14:paraId="5A39BBE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4B535A" w:rsidP="007F2601" w:rsidRDefault="004B535A" w14:paraId="41D1A68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luglio 2020</w:t>
            </w:r>
          </w:p>
        </w:tc>
      </w:tr>
      <w:tr xmlns:wp14="http://schemas.microsoft.com/office/word/2010/wordml" w:rsidRPr="00330C9B" w:rsidR="008126E7" w14:paraId="64B1A1CA" wp14:textId="77777777">
        <w:trPr>
          <w:trHeight w:val="552"/>
        </w:trPr>
        <w:tc>
          <w:tcPr>
            <w:tcW w:w="3249" w:type="dxa"/>
            <w:vAlign w:val="center"/>
          </w:tcPr>
          <w:p w:rsidR="008126E7" w:rsidP="007F2601" w:rsidRDefault="008126E7" w14:paraId="4340897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Stampa</w:t>
            </w:r>
          </w:p>
        </w:tc>
        <w:tc>
          <w:tcPr>
            <w:tcW w:w="3249" w:type="dxa"/>
            <w:vAlign w:val="center"/>
          </w:tcPr>
          <w:p w:rsidR="008126E7" w:rsidP="007F2601" w:rsidRDefault="00002F8E" w14:paraId="1710585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Ed. Asti</w:t>
            </w:r>
          </w:p>
        </w:tc>
        <w:tc>
          <w:tcPr>
            <w:tcW w:w="3249" w:type="dxa"/>
            <w:vAlign w:val="center"/>
          </w:tcPr>
          <w:p w:rsidR="008126E7" w:rsidP="007F2601" w:rsidRDefault="008126E7" w14:paraId="62A4CDA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settembre 2020</w:t>
            </w:r>
          </w:p>
        </w:tc>
      </w:tr>
      <w:tr xmlns:wp14="http://schemas.microsoft.com/office/word/2010/wordml" w:rsidRPr="00330C9B" w:rsidR="00EE2A50" w14:paraId="7AA4A085" wp14:textId="77777777">
        <w:trPr>
          <w:trHeight w:val="552"/>
        </w:trPr>
        <w:tc>
          <w:tcPr>
            <w:tcW w:w="3249" w:type="dxa"/>
            <w:vAlign w:val="center"/>
          </w:tcPr>
          <w:p w:rsidR="00EE2A50" w:rsidP="007F2601" w:rsidRDefault="00EE2A50" w14:paraId="66214C2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Domani</w:t>
            </w:r>
          </w:p>
        </w:tc>
        <w:tc>
          <w:tcPr>
            <w:tcW w:w="3249" w:type="dxa"/>
            <w:vAlign w:val="center"/>
          </w:tcPr>
          <w:p w:rsidR="00EE2A50" w:rsidP="007F2601" w:rsidRDefault="00EE2A50" w14:paraId="78682F3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Pezzo su anziani fragili</w:t>
            </w:r>
          </w:p>
        </w:tc>
        <w:tc>
          <w:tcPr>
            <w:tcW w:w="3249" w:type="dxa"/>
            <w:vAlign w:val="center"/>
          </w:tcPr>
          <w:p w:rsidR="00EE2A50" w:rsidP="007F2601" w:rsidRDefault="00EE2A50" w14:paraId="7208646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ottobre 2020</w:t>
            </w:r>
          </w:p>
        </w:tc>
      </w:tr>
      <w:tr xmlns:wp14="http://schemas.microsoft.com/office/word/2010/wordml" w:rsidRPr="00330C9B" w:rsidR="00E41F77" w14:paraId="0C1D765B" wp14:textId="77777777">
        <w:trPr>
          <w:trHeight w:val="552"/>
        </w:trPr>
        <w:tc>
          <w:tcPr>
            <w:tcW w:w="3249" w:type="dxa"/>
            <w:vAlign w:val="center"/>
          </w:tcPr>
          <w:p w:rsidRPr="00B85FA3" w:rsidR="00E41F77" w:rsidP="00E41F77" w:rsidRDefault="00E41F77" w14:paraId="4D43B24D" wp14:textId="77777777">
            <w:pPr>
              <w:tabs>
                <w:tab w:val="center" w:pos="4819"/>
                <w:tab w:val="left" w:pos="8640"/>
              </w:tabs>
            </w:pPr>
            <w:r>
              <w:t xml:space="preserve">Corriere adriatico </w:t>
            </w:r>
          </w:p>
        </w:tc>
        <w:tc>
          <w:tcPr>
            <w:tcW w:w="3249" w:type="dxa"/>
            <w:vAlign w:val="center"/>
          </w:tcPr>
          <w:p w:rsidR="00E41F77" w:rsidP="00E41F77" w:rsidRDefault="00E41F77" w14:paraId="59818D7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944C90">
              <w:rPr>
                <w:rFonts w:ascii="Times New Roman" w:hAnsi="Times New Roman"/>
                <w:sz w:val="24"/>
                <w:szCs w:val="24"/>
              </w:rPr>
              <w:t>(Ed. Pesaro)</w:t>
            </w:r>
            <w:r>
              <w:rPr>
                <w:rFonts w:ascii="Times New Roman" w:hAnsi="Times New Roman"/>
                <w:sz w:val="24"/>
                <w:szCs w:val="24"/>
              </w:rPr>
              <w:t>- Cody trip</w:t>
            </w:r>
          </w:p>
        </w:tc>
        <w:tc>
          <w:tcPr>
            <w:tcW w:w="3249" w:type="dxa"/>
            <w:vAlign w:val="center"/>
          </w:tcPr>
          <w:p w:rsidR="00E41F77" w:rsidP="00E41F77" w:rsidRDefault="00E41F77" w14:paraId="74DA708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novembre 2020</w:t>
            </w:r>
          </w:p>
        </w:tc>
      </w:tr>
      <w:tr xmlns:wp14="http://schemas.microsoft.com/office/word/2010/wordml" w:rsidRPr="00330C9B" w:rsidR="00965460" w14:paraId="4F7260D6" wp14:textId="77777777">
        <w:trPr>
          <w:trHeight w:val="552"/>
        </w:trPr>
        <w:tc>
          <w:tcPr>
            <w:tcW w:w="3249" w:type="dxa"/>
            <w:vAlign w:val="center"/>
          </w:tcPr>
          <w:p w:rsidR="00965460" w:rsidP="00E41F77" w:rsidRDefault="00965460" w14:paraId="3B18A145" wp14:textId="77777777">
            <w:pPr>
              <w:tabs>
                <w:tab w:val="center" w:pos="4819"/>
                <w:tab w:val="left" w:pos="8640"/>
              </w:tabs>
            </w:pPr>
            <w:r>
              <w:t>Il secolo XIX</w:t>
            </w:r>
          </w:p>
        </w:tc>
        <w:tc>
          <w:tcPr>
            <w:tcW w:w="3249" w:type="dxa"/>
            <w:vAlign w:val="center"/>
          </w:tcPr>
          <w:p w:rsidRPr="00944C90" w:rsidR="00965460" w:rsidP="00E41F77" w:rsidRDefault="00965460" w14:paraId="58058F4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(Ed. Levante)- Cody Trip</w:t>
            </w:r>
          </w:p>
        </w:tc>
        <w:tc>
          <w:tcPr>
            <w:tcW w:w="3249" w:type="dxa"/>
            <w:vAlign w:val="center"/>
          </w:tcPr>
          <w:p w:rsidR="00965460" w:rsidP="00E41F77" w:rsidRDefault="00965460" w14:paraId="021FFCD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dicembre 2020</w:t>
            </w:r>
          </w:p>
        </w:tc>
      </w:tr>
    </w:tbl>
    <w:p xmlns:wp14="http://schemas.microsoft.com/office/word/2010/wordml" w:rsidR="00E12856" w:rsidP="00B50E7D" w:rsidRDefault="00E12856" w14:paraId="41C8F396" wp14:textId="77777777">
      <w:pPr>
        <w:tabs>
          <w:tab w:val="center" w:pos="4819"/>
          <w:tab w:val="left" w:pos="8640"/>
        </w:tabs>
        <w:rPr>
          <w:rFonts w:ascii="Times New Roman" w:hAnsi="Times New Roman"/>
          <w:b/>
          <w:sz w:val="32"/>
          <w:szCs w:val="32"/>
        </w:rPr>
      </w:pPr>
    </w:p>
    <w:p xmlns:wp14="http://schemas.microsoft.com/office/word/2010/wordml" w:rsidR="00D02314" w:rsidP="00D02314" w:rsidRDefault="00D02314" w14:paraId="13D93FA6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Periodici</w:t>
      </w:r>
    </w:p>
    <w:p xmlns:wp14="http://schemas.microsoft.com/office/word/2010/wordml" w:rsidRPr="002E65D1" w:rsidR="00D02314" w:rsidP="00D02314" w:rsidRDefault="00D02314" w14:paraId="72A3D3EC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213"/>
        <w:gridCol w:w="3205"/>
        <w:gridCol w:w="3210"/>
      </w:tblGrid>
      <w:tr xmlns:wp14="http://schemas.microsoft.com/office/word/2010/wordml" w:rsidRPr="002E65D1" w:rsidR="00D02314" w14:paraId="104F847E" wp14:textId="77777777">
        <w:trPr>
          <w:trHeight w:val="552"/>
        </w:trPr>
        <w:tc>
          <w:tcPr>
            <w:tcW w:w="3249" w:type="dxa"/>
            <w:vAlign w:val="center"/>
          </w:tcPr>
          <w:p w:rsidRPr="002E65D1" w:rsidR="00D02314" w:rsidP="00D02314" w:rsidRDefault="00D02314" w14:paraId="0FCEC30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49" w:type="dxa"/>
            <w:vAlign w:val="center"/>
          </w:tcPr>
          <w:p w:rsidRPr="002E65D1" w:rsidR="00D02314" w:rsidP="00D02314" w:rsidRDefault="00B32343" w14:paraId="53B22B1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vAlign w:val="center"/>
          </w:tcPr>
          <w:p w:rsidRPr="002E65D1" w:rsidR="00D02314" w:rsidP="00D02314" w:rsidRDefault="00D02314" w14:paraId="3B30184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  <w:tr xmlns:wp14="http://schemas.microsoft.com/office/word/2010/wordml" w:rsidRPr="002E65D1" w:rsidR="00B5176E" w14:paraId="47BE85E3" wp14:textId="77777777">
        <w:trPr>
          <w:trHeight w:val="552"/>
        </w:trPr>
        <w:tc>
          <w:tcPr>
            <w:tcW w:w="3249" w:type="dxa"/>
            <w:vAlign w:val="center"/>
          </w:tcPr>
          <w:p w:rsidRPr="00B5176E" w:rsidR="00B5176E" w:rsidP="00D02314" w:rsidRDefault="00B5176E" w14:paraId="14573A3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B5176E">
              <w:rPr>
                <w:rFonts w:ascii="Times New Roman" w:hAnsi="Times New Roman"/>
                <w:sz w:val="24"/>
                <w:szCs w:val="24"/>
              </w:rPr>
              <w:t>Dire oggi</w:t>
            </w:r>
          </w:p>
        </w:tc>
        <w:tc>
          <w:tcPr>
            <w:tcW w:w="3249" w:type="dxa"/>
            <w:vAlign w:val="center"/>
          </w:tcPr>
          <w:p w:rsidRPr="00B5176E" w:rsidR="00B5176E" w:rsidP="00D02314" w:rsidRDefault="00B5176E" w14:paraId="724386F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Sulla FMD</w:t>
            </w:r>
          </w:p>
        </w:tc>
        <w:tc>
          <w:tcPr>
            <w:tcW w:w="3249" w:type="dxa"/>
            <w:vAlign w:val="center"/>
          </w:tcPr>
          <w:p w:rsidRPr="00B5176E" w:rsidR="00B5176E" w:rsidP="00D02314" w:rsidRDefault="00B5176E" w14:paraId="469DE5F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B5176E">
              <w:rPr>
                <w:rFonts w:ascii="Times New Roman" w:hAnsi="Times New Roman"/>
                <w:sz w:val="24"/>
                <w:szCs w:val="24"/>
              </w:rPr>
              <w:t>21 maggio 2020</w:t>
            </w:r>
          </w:p>
        </w:tc>
      </w:tr>
      <w:tr xmlns:wp14="http://schemas.microsoft.com/office/word/2010/wordml" w:rsidRPr="002E65D1" w:rsidR="005E71EE" w14:paraId="11883987" wp14:textId="77777777">
        <w:trPr>
          <w:trHeight w:val="552"/>
        </w:trPr>
        <w:tc>
          <w:tcPr>
            <w:tcW w:w="3249" w:type="dxa"/>
            <w:vAlign w:val="center"/>
          </w:tcPr>
          <w:p w:rsidRPr="00B5176E" w:rsidR="005E71EE" w:rsidP="00D02314" w:rsidRDefault="005E71EE" w14:paraId="4473287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Class</w:t>
            </w:r>
          </w:p>
        </w:tc>
        <w:tc>
          <w:tcPr>
            <w:tcW w:w="3249" w:type="dxa"/>
            <w:vAlign w:val="center"/>
          </w:tcPr>
          <w:p w:rsidR="005E71EE" w:rsidP="00D02314" w:rsidRDefault="005E71EE" w14:paraId="0D0B940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B5176E" w:rsidR="005E71EE" w:rsidP="00D02314" w:rsidRDefault="005E71EE" w14:paraId="5C64E30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settembre 2020</w:t>
            </w:r>
          </w:p>
        </w:tc>
      </w:tr>
    </w:tbl>
    <w:p xmlns:wp14="http://schemas.microsoft.com/office/word/2010/wordml" w:rsidR="00AF7467" w:rsidP="00D31736" w:rsidRDefault="00AF7467" w14:paraId="0E27B00A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p xmlns:wp14="http://schemas.microsoft.com/office/word/2010/wordml" w:rsidRPr="002E65D1" w:rsidR="00D31736" w:rsidP="00D31736" w:rsidRDefault="00D31736" w14:paraId="79BAE016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 w:rsidRPr="002E65D1">
        <w:rPr>
          <w:rFonts w:ascii="Times New Roman" w:hAnsi="Times New Roman"/>
          <w:b/>
          <w:sz w:val="32"/>
          <w:szCs w:val="32"/>
        </w:rPr>
        <w:t>Web</w:t>
      </w:r>
    </w:p>
    <w:p xmlns:wp14="http://schemas.microsoft.com/office/word/2010/wordml" w:rsidRPr="002E65D1" w:rsidR="00D31736" w:rsidP="00D31736" w:rsidRDefault="00D31736" w14:paraId="60061E4C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3271"/>
        <w:gridCol w:w="3249"/>
      </w:tblGrid>
      <w:tr xmlns:wp14="http://schemas.microsoft.com/office/word/2010/wordml" w:rsidRPr="002E65D1" w:rsidR="00D31736" w:rsidTr="06E82C11" w14:paraId="3837E1C9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2E65D1" w:rsidR="00D31736" w:rsidP="00655100" w:rsidRDefault="00D31736" w14:paraId="1AFAF01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71" w:type="dxa"/>
            <w:tcMar/>
            <w:vAlign w:val="center"/>
          </w:tcPr>
          <w:p w:rsidRPr="002E65D1" w:rsidR="00D31736" w:rsidP="00655100" w:rsidRDefault="00B32343" w14:paraId="4A28325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tcMar/>
            <w:vAlign w:val="center"/>
          </w:tcPr>
          <w:p w:rsidRPr="002E65D1" w:rsidR="00D31736" w:rsidP="00655100" w:rsidRDefault="00D31736" w14:paraId="3A685AD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  <w:tr w:rsidR="06E82C11" w:rsidTr="06E82C11" w14:paraId="0AF96750">
        <w:trPr>
          <w:trHeight w:val="552"/>
        </w:trPr>
        <w:tc>
          <w:tcPr>
            <w:tcW w:w="3227" w:type="dxa"/>
            <w:tcMar/>
            <w:vAlign w:val="center"/>
          </w:tcPr>
          <w:p w:rsidR="4B561DCF" w:rsidP="06E82C11" w:rsidRDefault="4B561DCF" w14:paraId="61286232" w14:textId="64E4EA50">
            <w:pPr>
              <w:pStyle w:val="Normale"/>
              <w:rPr>
                <w:rFonts w:ascii="Times New Roman" w:hAnsi="Times New Roman"/>
                <w:sz w:val="24"/>
                <w:szCs w:val="24"/>
              </w:rPr>
            </w:pPr>
            <w:r w:rsidRPr="06E82C11" w:rsidR="4B561DCF">
              <w:rPr>
                <w:rFonts w:ascii="Times New Roman" w:hAnsi="Times New Roman"/>
                <w:sz w:val="24"/>
                <w:szCs w:val="24"/>
              </w:rPr>
              <w:t>formazione-cambiamento.it</w:t>
            </w:r>
          </w:p>
        </w:tc>
        <w:tc>
          <w:tcPr>
            <w:tcW w:w="3271" w:type="dxa"/>
            <w:tcMar/>
            <w:vAlign w:val="center"/>
          </w:tcPr>
          <w:p w:rsidR="4B561DCF" w:rsidP="06E82C11" w:rsidRDefault="4B561DCF" w14:paraId="46EE4746" w14:textId="06B4CD23">
            <w:pPr>
              <w:pStyle w:val="Normale"/>
              <w:rPr>
                <w:rFonts w:ascii="Times New Roman" w:hAnsi="Times New Roman"/>
                <w:sz w:val="24"/>
                <w:szCs w:val="24"/>
              </w:rPr>
            </w:pPr>
            <w:r w:rsidRPr="06E82C11" w:rsidR="4B561DCF">
              <w:rPr>
                <w:rFonts w:ascii="Times New Roman" w:hAnsi="Times New Roman"/>
                <w:sz w:val="24"/>
                <w:szCs w:val="24"/>
              </w:rPr>
              <w:t>Intervista a Mirta per Fondazione e Cambiamento</w:t>
            </w:r>
          </w:p>
        </w:tc>
        <w:tc>
          <w:tcPr>
            <w:tcW w:w="3249" w:type="dxa"/>
            <w:tcMar/>
            <w:vAlign w:val="center"/>
          </w:tcPr>
          <w:p w:rsidR="4B561DCF" w:rsidP="06E82C11" w:rsidRDefault="4B561DCF" w14:paraId="1F760824" w14:textId="72599F02">
            <w:pPr>
              <w:pStyle w:val="Normale"/>
              <w:rPr>
                <w:rFonts w:ascii="Times New Roman" w:hAnsi="Times New Roman"/>
                <w:sz w:val="24"/>
                <w:szCs w:val="24"/>
              </w:rPr>
            </w:pPr>
            <w:r w:rsidRPr="06E82C11" w:rsidR="4B561DCF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</w:tr>
      <w:tr xmlns:wp14="http://schemas.microsoft.com/office/word/2010/wordml" w:rsidRPr="002E65D1" w:rsidR="00BA77FF" w:rsidTr="06E82C11" w14:paraId="11169981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BA77FF" w:rsidR="00BA77FF" w:rsidP="00655100" w:rsidRDefault="00BA77FF" w14:paraId="628A79D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BA77FF">
              <w:rPr>
                <w:rFonts w:ascii="Times New Roman" w:hAnsi="Times New Roman"/>
                <w:sz w:val="24"/>
                <w:szCs w:val="24"/>
              </w:rPr>
              <w:t>trcgiornale.it</w:t>
            </w:r>
          </w:p>
        </w:tc>
        <w:tc>
          <w:tcPr>
            <w:tcW w:w="3271" w:type="dxa"/>
            <w:tcMar/>
            <w:vAlign w:val="center"/>
          </w:tcPr>
          <w:p w:rsidRPr="00BA77FF" w:rsidR="00BA77FF" w:rsidP="00655100" w:rsidRDefault="00BA77FF" w14:paraId="44EAFD9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Pr="00BA77FF" w:rsidR="00BA77FF" w:rsidP="00655100" w:rsidRDefault="00BA77FF" w14:paraId="1385CF8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BA77FF">
              <w:rPr>
                <w:rFonts w:ascii="Times New Roman" w:hAnsi="Times New Roman"/>
                <w:sz w:val="24"/>
                <w:szCs w:val="24"/>
              </w:rPr>
              <w:t>22 gennaio 2020</w:t>
            </w:r>
          </w:p>
        </w:tc>
      </w:tr>
      <w:tr xmlns:wp14="http://schemas.microsoft.com/office/word/2010/wordml" w:rsidRPr="002E65D1" w:rsidR="0076794C" w:rsidTr="06E82C11" w14:paraId="02E06048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BA77FF" w:rsidR="0076794C" w:rsidP="00655100" w:rsidRDefault="0076794C" w14:paraId="77962A3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76794C">
              <w:rPr>
                <w:rFonts w:ascii="Times New Roman" w:hAnsi="Times New Roman"/>
                <w:sz w:val="24"/>
                <w:szCs w:val="24"/>
              </w:rPr>
              <w:t>ilmamilio.it</w:t>
            </w:r>
          </w:p>
        </w:tc>
        <w:tc>
          <w:tcPr>
            <w:tcW w:w="3271" w:type="dxa"/>
            <w:tcMar/>
            <w:vAlign w:val="center"/>
          </w:tcPr>
          <w:p w:rsidRPr="00BA77FF" w:rsidR="0076794C" w:rsidP="00655100" w:rsidRDefault="0076794C" w14:paraId="651E2F8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Atelier ABC</w:t>
            </w:r>
          </w:p>
        </w:tc>
        <w:tc>
          <w:tcPr>
            <w:tcW w:w="3249" w:type="dxa"/>
            <w:tcMar/>
            <w:vAlign w:val="center"/>
          </w:tcPr>
          <w:p w:rsidRPr="00BA77FF" w:rsidR="0076794C" w:rsidP="00655100" w:rsidRDefault="0076794C" w14:paraId="5A73369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gennaio 2020</w:t>
            </w:r>
          </w:p>
        </w:tc>
      </w:tr>
      <w:tr xmlns:wp14="http://schemas.microsoft.com/office/word/2010/wordml" w:rsidRPr="002E65D1" w:rsidR="00BD0BDC" w:rsidTr="06E82C11" w14:paraId="64D03E89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76794C" w:rsidR="00BD0BDC" w:rsidP="00655100" w:rsidRDefault="00BD0BDC" w14:paraId="0DA6DDA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BD0BDC">
              <w:rPr>
                <w:rFonts w:ascii="Times New Roman" w:hAnsi="Times New Roman"/>
                <w:sz w:val="24"/>
                <w:szCs w:val="24"/>
              </w:rPr>
              <w:t>innovationpost.it</w:t>
            </w:r>
          </w:p>
        </w:tc>
        <w:tc>
          <w:tcPr>
            <w:tcW w:w="3271" w:type="dxa"/>
            <w:tcMar/>
            <w:vAlign w:val="center"/>
          </w:tcPr>
          <w:p w:rsidR="00BD0BDC" w:rsidP="00655100" w:rsidRDefault="00BD0BDC" w14:paraId="447DBF8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Fondazione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Symbola</w:t>
            </w:r>
            <w:proofErr w:type="spellEnd"/>
          </w:p>
        </w:tc>
        <w:tc>
          <w:tcPr>
            <w:tcW w:w="3249" w:type="dxa"/>
            <w:tcMar/>
            <w:vAlign w:val="center"/>
          </w:tcPr>
          <w:p w:rsidR="00BD0BDC" w:rsidP="00655100" w:rsidRDefault="00BD0BDC" w14:paraId="6E50BE5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febbraio 2020</w:t>
            </w:r>
          </w:p>
        </w:tc>
      </w:tr>
      <w:tr xmlns:wp14="http://schemas.microsoft.com/office/word/2010/wordml" w:rsidRPr="002E65D1" w:rsidR="00AB6119" w:rsidTr="06E82C11" w14:paraId="5654E042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BD0BDC" w:rsidR="00AB6119" w:rsidP="00AB6119" w:rsidRDefault="00AB6119" w14:paraId="5A8F584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Verdana"/>
                <w:w w:val="105"/>
                <w:sz w:val="19"/>
              </w:rPr>
              <w:t>met.cittametropolitana.fi.it</w:t>
            </w:r>
          </w:p>
        </w:tc>
        <w:tc>
          <w:tcPr>
            <w:tcW w:w="3271" w:type="dxa"/>
            <w:tcMar/>
            <w:vAlign w:val="center"/>
          </w:tcPr>
          <w:p w:rsidR="00AB6119" w:rsidP="00AB6119" w:rsidRDefault="00AB6119" w14:paraId="01CD24E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Fondazione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Symbola</w:t>
            </w:r>
            <w:proofErr w:type="spellEnd"/>
          </w:p>
        </w:tc>
        <w:tc>
          <w:tcPr>
            <w:tcW w:w="3249" w:type="dxa"/>
            <w:tcMar/>
            <w:vAlign w:val="center"/>
          </w:tcPr>
          <w:p w:rsidR="00AB6119" w:rsidP="00AB6119" w:rsidRDefault="00AB6119" w14:paraId="0F8EA75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febbraio 2020</w:t>
            </w:r>
          </w:p>
        </w:tc>
      </w:tr>
      <w:tr xmlns:wp14="http://schemas.microsoft.com/office/word/2010/wordml" w:rsidRPr="002E65D1" w:rsidR="00AB6119" w:rsidTr="06E82C11" w14:paraId="6618BD98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="00AB6119" w:rsidP="00AB6119" w:rsidRDefault="00AB6119" w14:paraId="5A3BE969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AB6119">
              <w:rPr>
                <w:rFonts w:ascii="Verdana"/>
                <w:w w:val="105"/>
                <w:sz w:val="19"/>
              </w:rPr>
              <w:t>symbola.net</w:t>
            </w:r>
          </w:p>
        </w:tc>
        <w:tc>
          <w:tcPr>
            <w:tcW w:w="3271" w:type="dxa"/>
            <w:tcMar/>
            <w:vAlign w:val="center"/>
          </w:tcPr>
          <w:p w:rsidR="00AB6119" w:rsidP="00AB6119" w:rsidRDefault="00AB6119" w14:paraId="2D907DD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Fondazione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Symbola</w:t>
            </w:r>
            <w:proofErr w:type="spellEnd"/>
          </w:p>
        </w:tc>
        <w:tc>
          <w:tcPr>
            <w:tcW w:w="3249" w:type="dxa"/>
            <w:tcMar/>
            <w:vAlign w:val="center"/>
          </w:tcPr>
          <w:p w:rsidR="00AB6119" w:rsidP="00AB6119" w:rsidRDefault="00AB6119" w14:paraId="60168BD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febbraio 2020</w:t>
            </w:r>
          </w:p>
        </w:tc>
      </w:tr>
      <w:tr xmlns:wp14="http://schemas.microsoft.com/office/word/2010/wordml" w:rsidRPr="002E65D1" w:rsidR="00A6633A" w:rsidTr="06E82C11" w14:paraId="705EBA4E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AB6119" w:rsidR="00A6633A" w:rsidP="00AB6119" w:rsidRDefault="00A6633A" w14:paraId="77EE4514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A6633A">
              <w:rPr>
                <w:rFonts w:ascii="Verdana"/>
                <w:w w:val="105"/>
                <w:sz w:val="19"/>
              </w:rPr>
              <w:t>focusjunior.it</w:t>
            </w:r>
          </w:p>
        </w:tc>
        <w:tc>
          <w:tcPr>
            <w:tcW w:w="3271" w:type="dxa"/>
            <w:tcMar/>
            <w:vAlign w:val="center"/>
          </w:tcPr>
          <w:p w:rsidR="00A6633A" w:rsidP="00AB6119" w:rsidRDefault="00A6633A" w14:paraId="5D1E680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Alfonso su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coding</w:t>
            </w:r>
            <w:proofErr w:type="spellEnd"/>
          </w:p>
        </w:tc>
        <w:tc>
          <w:tcPr>
            <w:tcW w:w="3249" w:type="dxa"/>
            <w:tcMar/>
            <w:vAlign w:val="center"/>
          </w:tcPr>
          <w:p w:rsidR="00A6633A" w:rsidP="00AB6119" w:rsidRDefault="00A6633A" w14:paraId="12D8AF0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febbraio 2020</w:t>
            </w:r>
          </w:p>
        </w:tc>
      </w:tr>
      <w:tr xmlns:wp14="http://schemas.microsoft.com/office/word/2010/wordml" w:rsidRPr="002E65D1" w:rsidR="00F54909" w:rsidTr="06E82C11" w14:paraId="35C2D58A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A6633A" w:rsidR="00F54909" w:rsidP="00AB6119" w:rsidRDefault="00F54909" w14:paraId="0068B951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>
              <w:rPr>
                <w:rFonts w:ascii="Verdana"/>
                <w:w w:val="105"/>
                <w:sz w:val="19"/>
              </w:rPr>
              <w:t>ckbg.org</w:t>
            </w:r>
          </w:p>
        </w:tc>
        <w:tc>
          <w:tcPr>
            <w:tcW w:w="3271" w:type="dxa"/>
            <w:tcMar/>
            <w:vAlign w:val="center"/>
          </w:tcPr>
          <w:p w:rsidR="00F54909" w:rsidP="00AB6119" w:rsidRDefault="00F54909" w14:paraId="672616D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Pubblicazione Accord</w:t>
            </w:r>
          </w:p>
        </w:tc>
        <w:tc>
          <w:tcPr>
            <w:tcW w:w="3249" w:type="dxa"/>
            <w:tcMar/>
            <w:vAlign w:val="center"/>
          </w:tcPr>
          <w:p w:rsidR="00F54909" w:rsidP="00AB6119" w:rsidRDefault="00F54909" w14:paraId="370AC80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febbraio 2020</w:t>
            </w:r>
          </w:p>
        </w:tc>
      </w:tr>
      <w:tr xmlns:wp14="http://schemas.microsoft.com/office/word/2010/wordml" w:rsidRPr="002E65D1" w:rsidR="00B961E4" w:rsidTr="06E82C11" w14:paraId="29DCBCA6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="00B961E4" w:rsidP="00AB6119" w:rsidRDefault="00B961E4" w14:paraId="6927E3F8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B961E4">
              <w:rPr>
                <w:rFonts w:ascii="Verdana"/>
                <w:w w:val="105"/>
                <w:sz w:val="19"/>
              </w:rPr>
              <w:t>lanuovaprovincia.it</w:t>
            </w:r>
          </w:p>
        </w:tc>
        <w:tc>
          <w:tcPr>
            <w:tcW w:w="3271" w:type="dxa"/>
            <w:tcMar/>
            <w:vAlign w:val="center"/>
          </w:tcPr>
          <w:p w:rsidR="00B961E4" w:rsidP="00AB6119" w:rsidRDefault="00B961E4" w14:paraId="7A101A5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Stella Perrone GJC</w:t>
            </w:r>
          </w:p>
        </w:tc>
        <w:tc>
          <w:tcPr>
            <w:tcW w:w="3249" w:type="dxa"/>
            <w:tcMar/>
            <w:vAlign w:val="center"/>
          </w:tcPr>
          <w:p w:rsidR="00B961E4" w:rsidP="00AB6119" w:rsidRDefault="00B961E4" w14:paraId="494C8CD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marzo 2020</w:t>
            </w:r>
          </w:p>
        </w:tc>
      </w:tr>
      <w:tr xmlns:wp14="http://schemas.microsoft.com/office/word/2010/wordml" w:rsidRPr="002E65D1" w:rsidR="006F6A17" w:rsidTr="06E82C11" w14:paraId="464BB312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B961E4" w:rsidR="006F6A17" w:rsidP="00AB6119" w:rsidRDefault="006F6A17" w14:paraId="6A894D1B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6F6A17">
              <w:rPr>
                <w:rFonts w:ascii="Verdana"/>
                <w:w w:val="105"/>
                <w:sz w:val="19"/>
              </w:rPr>
              <w:t>lanazione.it</w:t>
            </w:r>
          </w:p>
        </w:tc>
        <w:tc>
          <w:tcPr>
            <w:tcW w:w="3271" w:type="dxa"/>
            <w:tcMar/>
            <w:vAlign w:val="center"/>
          </w:tcPr>
          <w:p w:rsidR="006F6A17" w:rsidP="00AB6119" w:rsidRDefault="006F6A17" w14:paraId="75B1471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Momento</w:t>
            </w:r>
          </w:p>
        </w:tc>
        <w:tc>
          <w:tcPr>
            <w:tcW w:w="3249" w:type="dxa"/>
            <w:tcMar/>
            <w:vAlign w:val="center"/>
          </w:tcPr>
          <w:p w:rsidR="006F6A17" w:rsidP="00AB6119" w:rsidRDefault="006F6A17" w14:paraId="7656FB6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aprile 2020</w:t>
            </w:r>
          </w:p>
        </w:tc>
      </w:tr>
      <w:tr xmlns:wp14="http://schemas.microsoft.com/office/word/2010/wordml" w:rsidRPr="002E65D1" w:rsidR="009A7E32" w:rsidTr="06E82C11" w14:paraId="64F1EE00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6F6A17" w:rsidR="009A7E32" w:rsidP="00AB6119" w:rsidRDefault="009A7E32" w14:paraId="3AE8A1FB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9A7E32">
              <w:rPr>
                <w:rFonts w:ascii="Verdana"/>
                <w:w w:val="105"/>
                <w:sz w:val="19"/>
              </w:rPr>
              <w:t>forumpa.it</w:t>
            </w:r>
          </w:p>
        </w:tc>
        <w:tc>
          <w:tcPr>
            <w:tcW w:w="3271" w:type="dxa"/>
            <w:tcMar/>
            <w:vAlign w:val="center"/>
          </w:tcPr>
          <w:p w:rsidR="009A7E32" w:rsidP="00AB6119" w:rsidRDefault="009A7E32" w14:paraId="1ACBB54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Mirta su DAD</w:t>
            </w:r>
          </w:p>
        </w:tc>
        <w:tc>
          <w:tcPr>
            <w:tcW w:w="3249" w:type="dxa"/>
            <w:tcMar/>
            <w:vAlign w:val="center"/>
          </w:tcPr>
          <w:p w:rsidR="009A7E32" w:rsidP="00AB6119" w:rsidRDefault="009A7E32" w14:paraId="0C7FD0A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aprile 2020</w:t>
            </w:r>
          </w:p>
        </w:tc>
      </w:tr>
      <w:tr xmlns:wp14="http://schemas.microsoft.com/office/word/2010/wordml" w:rsidRPr="002E65D1" w:rsidR="00390AC2" w:rsidTr="06E82C11" w14:paraId="2E789C6A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9A7E32" w:rsidR="00390AC2" w:rsidP="00AB6119" w:rsidRDefault="00390AC2" w14:paraId="29496F42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390AC2">
              <w:rPr>
                <w:rFonts w:ascii="Verdana"/>
                <w:w w:val="105"/>
                <w:sz w:val="19"/>
              </w:rPr>
              <w:t>vita.it</w:t>
            </w:r>
          </w:p>
        </w:tc>
        <w:tc>
          <w:tcPr>
            <w:tcW w:w="3271" w:type="dxa"/>
            <w:tcMar/>
            <w:vAlign w:val="center"/>
          </w:tcPr>
          <w:p w:rsidR="00390AC2" w:rsidP="00AB6119" w:rsidRDefault="00390AC2" w14:paraId="4B94D5A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390AC2" w:rsidP="00AB6119" w:rsidRDefault="00390AC2" w14:paraId="24D7B81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aprile 2020</w:t>
            </w:r>
          </w:p>
        </w:tc>
      </w:tr>
      <w:tr xmlns:wp14="http://schemas.microsoft.com/office/word/2010/wordml" w:rsidRPr="002E65D1" w:rsidR="001B2AA7" w:rsidTr="06E82C11" w14:paraId="6A51CE15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="001B2AA7" w:rsidP="00AB6119" w:rsidRDefault="001B2AA7" w14:paraId="46DE7E90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280A2B">
              <w:rPr>
                <w:rFonts w:ascii="Verdana"/>
                <w:w w:val="105"/>
                <w:sz w:val="19"/>
              </w:rPr>
              <w:t>redattoresociale.it</w:t>
            </w:r>
          </w:p>
        </w:tc>
        <w:tc>
          <w:tcPr>
            <w:tcW w:w="3271" w:type="dxa"/>
            <w:tcMar/>
            <w:vAlign w:val="center"/>
          </w:tcPr>
          <w:p w:rsidR="001B2AA7" w:rsidP="00AB6119" w:rsidRDefault="001B2AA7" w14:paraId="7D68F92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Mirta su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Immuni</w:t>
            </w:r>
          </w:p>
        </w:tc>
        <w:tc>
          <w:tcPr>
            <w:tcW w:w="3249" w:type="dxa"/>
            <w:tcMar/>
            <w:vAlign w:val="center"/>
          </w:tcPr>
          <w:p w:rsidR="001B2AA7" w:rsidP="00AB6119" w:rsidRDefault="001B2AA7" w14:paraId="5C838E3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aprile 2020</w:t>
            </w:r>
          </w:p>
        </w:tc>
      </w:tr>
      <w:tr xmlns:wp14="http://schemas.microsoft.com/office/word/2010/wordml" w:rsidRPr="002E65D1" w:rsidR="00052C9C" w:rsidTr="06E82C11" w14:paraId="1828B111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280A2B" w:rsidR="00052C9C" w:rsidP="00052C9C" w:rsidRDefault="00052C9C" w14:paraId="2FB77231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052C9C">
              <w:rPr>
                <w:rFonts w:ascii="Verdana"/>
                <w:w w:val="105"/>
                <w:sz w:val="19"/>
              </w:rPr>
              <w:t>superabile.inail.it</w:t>
            </w:r>
          </w:p>
        </w:tc>
        <w:tc>
          <w:tcPr>
            <w:tcW w:w="3271" w:type="dxa"/>
            <w:tcMar/>
            <w:vAlign w:val="center"/>
          </w:tcPr>
          <w:p w:rsidR="00052C9C" w:rsidP="00052C9C" w:rsidRDefault="00052C9C" w14:paraId="57425DF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Mirta su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Immuni</w:t>
            </w:r>
          </w:p>
        </w:tc>
        <w:tc>
          <w:tcPr>
            <w:tcW w:w="3249" w:type="dxa"/>
            <w:tcMar/>
            <w:vAlign w:val="center"/>
          </w:tcPr>
          <w:p w:rsidR="00052C9C" w:rsidP="00052C9C" w:rsidRDefault="00052C9C" w14:paraId="33B92E8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aprile 2020</w:t>
            </w:r>
          </w:p>
        </w:tc>
      </w:tr>
      <w:tr xmlns:wp14="http://schemas.microsoft.com/office/word/2010/wordml" w:rsidRPr="002E65D1" w:rsidR="00043BAD" w:rsidTr="06E82C11" w14:paraId="4677E0EA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052C9C" w:rsidR="00043BAD" w:rsidP="00043BAD" w:rsidRDefault="00043BAD" w14:paraId="194AE894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043BAD">
              <w:rPr>
                <w:rFonts w:ascii="Verdana"/>
                <w:w w:val="105"/>
                <w:sz w:val="19"/>
              </w:rPr>
              <w:t>centrostudi.50epiu.it</w:t>
            </w:r>
          </w:p>
        </w:tc>
        <w:tc>
          <w:tcPr>
            <w:tcW w:w="3271" w:type="dxa"/>
            <w:tcMar/>
            <w:vAlign w:val="center"/>
          </w:tcPr>
          <w:p w:rsidR="00043BAD" w:rsidP="00043BAD" w:rsidRDefault="00043BAD" w14:paraId="0B06D47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Mirta su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Immuni</w:t>
            </w:r>
          </w:p>
        </w:tc>
        <w:tc>
          <w:tcPr>
            <w:tcW w:w="3249" w:type="dxa"/>
            <w:tcMar/>
            <w:vAlign w:val="center"/>
          </w:tcPr>
          <w:p w:rsidR="00043BAD" w:rsidP="00043BAD" w:rsidRDefault="00043BAD" w14:paraId="6E51585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aprile 2020</w:t>
            </w:r>
          </w:p>
        </w:tc>
      </w:tr>
      <w:tr xmlns:wp14="http://schemas.microsoft.com/office/word/2010/wordml" w:rsidRPr="002E65D1" w:rsidR="00043BAD" w:rsidTr="06E82C11" w14:paraId="019FA69A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280A2B" w:rsidR="00043BAD" w:rsidP="00043BAD" w:rsidRDefault="00043BAD" w14:paraId="67124E48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7A470E">
              <w:rPr>
                <w:rFonts w:ascii="Verdana"/>
                <w:w w:val="105"/>
                <w:sz w:val="19"/>
              </w:rPr>
              <w:t>difesapopolo.it</w:t>
            </w:r>
          </w:p>
        </w:tc>
        <w:tc>
          <w:tcPr>
            <w:tcW w:w="3271" w:type="dxa"/>
            <w:tcMar/>
            <w:vAlign w:val="center"/>
          </w:tcPr>
          <w:p w:rsidR="00043BAD" w:rsidP="00043BAD" w:rsidRDefault="00043BAD" w14:paraId="7FB5CAF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Mirta su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Immuni</w:t>
            </w:r>
          </w:p>
        </w:tc>
        <w:tc>
          <w:tcPr>
            <w:tcW w:w="3249" w:type="dxa"/>
            <w:tcMar/>
            <w:vAlign w:val="center"/>
          </w:tcPr>
          <w:p w:rsidR="00043BAD" w:rsidP="00043BAD" w:rsidRDefault="00043BAD" w14:paraId="09F8051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aprile 2020</w:t>
            </w:r>
          </w:p>
        </w:tc>
      </w:tr>
      <w:tr xmlns:wp14="http://schemas.microsoft.com/office/word/2010/wordml" w:rsidRPr="002E65D1" w:rsidR="008217DB" w:rsidTr="06E82C11" w14:paraId="193B9A0B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7A470E" w:rsidR="008217DB" w:rsidP="00043BAD" w:rsidRDefault="008217DB" w14:paraId="24F8DCB6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8217DB">
              <w:rPr>
                <w:rFonts w:ascii="Verdana"/>
                <w:w w:val="105"/>
                <w:sz w:val="19"/>
              </w:rPr>
              <w:t>romasette.it</w:t>
            </w:r>
          </w:p>
        </w:tc>
        <w:tc>
          <w:tcPr>
            <w:tcW w:w="3271" w:type="dxa"/>
            <w:tcMar/>
            <w:vAlign w:val="center"/>
          </w:tcPr>
          <w:p w:rsidR="008217DB" w:rsidP="00043BAD" w:rsidRDefault="008217DB" w14:paraId="09D9317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Mirta su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Immuni</w:t>
            </w:r>
          </w:p>
        </w:tc>
        <w:tc>
          <w:tcPr>
            <w:tcW w:w="3249" w:type="dxa"/>
            <w:tcMar/>
            <w:vAlign w:val="center"/>
          </w:tcPr>
          <w:p w:rsidR="008217DB" w:rsidP="00043BAD" w:rsidRDefault="008217DB" w14:paraId="28C07B8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aprile 2020</w:t>
            </w:r>
          </w:p>
        </w:tc>
      </w:tr>
      <w:tr xmlns:wp14="http://schemas.microsoft.com/office/word/2010/wordml" w:rsidRPr="002E65D1" w:rsidR="001172A7" w:rsidTr="06E82C11" w14:paraId="05B09B45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8217DB" w:rsidR="001172A7" w:rsidP="00043BAD" w:rsidRDefault="001172A7" w14:paraId="37099277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1172A7">
              <w:rPr>
                <w:rFonts w:ascii="Verdana"/>
                <w:w w:val="105"/>
                <w:sz w:val="19"/>
              </w:rPr>
              <w:t>vita.it</w:t>
            </w:r>
          </w:p>
        </w:tc>
        <w:tc>
          <w:tcPr>
            <w:tcW w:w="3271" w:type="dxa"/>
            <w:tcMar/>
            <w:vAlign w:val="center"/>
          </w:tcPr>
          <w:p w:rsidR="001172A7" w:rsidP="00043BAD" w:rsidRDefault="001172A7" w14:paraId="096CF18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Ashoka</w:t>
            </w:r>
            <w:proofErr w:type="spellEnd"/>
          </w:p>
        </w:tc>
        <w:tc>
          <w:tcPr>
            <w:tcW w:w="3249" w:type="dxa"/>
            <w:tcMar/>
            <w:vAlign w:val="center"/>
          </w:tcPr>
          <w:p w:rsidR="001172A7" w:rsidP="00043BAD" w:rsidRDefault="001172A7" w14:paraId="51FA666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 aprile 2020</w:t>
            </w:r>
          </w:p>
        </w:tc>
      </w:tr>
      <w:tr xmlns:wp14="http://schemas.microsoft.com/office/word/2010/wordml" w:rsidRPr="002E65D1" w:rsidR="005C1458" w:rsidTr="06E82C11" w14:paraId="275919BA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7A470E" w:rsidR="005C1458" w:rsidP="00043BAD" w:rsidRDefault="005C1458" w14:paraId="18B6CFF6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5C1458">
              <w:rPr>
                <w:rFonts w:ascii="Verdana"/>
                <w:w w:val="105"/>
                <w:sz w:val="19"/>
              </w:rPr>
              <w:t>rainews.it</w:t>
            </w:r>
          </w:p>
        </w:tc>
        <w:tc>
          <w:tcPr>
            <w:tcW w:w="3271" w:type="dxa"/>
            <w:tcMar/>
            <w:vAlign w:val="center"/>
          </w:tcPr>
          <w:p w:rsidR="005C1458" w:rsidP="00043BAD" w:rsidRDefault="005C1458" w14:paraId="52BCC04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Parole Ostili</w:t>
            </w:r>
          </w:p>
        </w:tc>
        <w:tc>
          <w:tcPr>
            <w:tcW w:w="3249" w:type="dxa"/>
            <w:tcMar/>
            <w:vAlign w:val="center"/>
          </w:tcPr>
          <w:p w:rsidR="005C1458" w:rsidP="00043BAD" w:rsidRDefault="005C1458" w14:paraId="7854102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maggio 2020</w:t>
            </w:r>
          </w:p>
        </w:tc>
      </w:tr>
      <w:tr xmlns:wp14="http://schemas.microsoft.com/office/word/2010/wordml" w:rsidRPr="00C41F86" w:rsidR="00043BAD" w:rsidTr="06E82C11" w14:paraId="7585FFBD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C41F86" w:rsidR="00043BAD" w:rsidP="00043BAD" w:rsidRDefault="00043BAD" w14:paraId="2A1C5E4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Verdana"/>
                <w:w w:val="105"/>
                <w:sz w:val="19"/>
              </w:rPr>
              <w:t>ilblogdellestelle.it</w:t>
            </w:r>
          </w:p>
        </w:tc>
        <w:tc>
          <w:tcPr>
            <w:tcW w:w="3271" w:type="dxa"/>
            <w:tcMar/>
            <w:vAlign w:val="center"/>
          </w:tcPr>
          <w:p w:rsidRPr="00C41F86" w:rsidR="00043BAD" w:rsidP="00043BAD" w:rsidRDefault="00043BAD" w14:paraId="4213ABF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Intervista Molina</w:t>
            </w:r>
          </w:p>
        </w:tc>
        <w:tc>
          <w:tcPr>
            <w:tcW w:w="3249" w:type="dxa"/>
            <w:tcMar/>
            <w:vAlign w:val="center"/>
          </w:tcPr>
          <w:p w:rsidRPr="00C41F86" w:rsidR="00043BAD" w:rsidP="00043BAD" w:rsidRDefault="00043BAD" w14:paraId="57831FF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maggio 2020</w:t>
            </w:r>
          </w:p>
        </w:tc>
      </w:tr>
      <w:tr xmlns:wp14="http://schemas.microsoft.com/office/word/2010/wordml" w:rsidRPr="00C41F86" w:rsidR="00C73FFF" w:rsidTr="06E82C11" w14:paraId="43444B49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="00C73FFF" w:rsidP="00043BAD" w:rsidRDefault="00C73FFF" w14:paraId="09CDD85B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>
              <w:rPr>
                <w:rFonts w:ascii="Verdana"/>
                <w:w w:val="105"/>
                <w:sz w:val="19"/>
              </w:rPr>
              <w:t>Forumpa.it</w:t>
            </w:r>
          </w:p>
        </w:tc>
        <w:tc>
          <w:tcPr>
            <w:tcW w:w="3271" w:type="dxa"/>
            <w:tcMar/>
            <w:vAlign w:val="center"/>
          </w:tcPr>
          <w:p w:rsidR="00C73FFF" w:rsidP="00043BAD" w:rsidRDefault="00C73FFF" w14:paraId="23C0D9F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Forum PA</w:t>
            </w:r>
          </w:p>
        </w:tc>
        <w:tc>
          <w:tcPr>
            <w:tcW w:w="3249" w:type="dxa"/>
            <w:tcMar/>
            <w:vAlign w:val="center"/>
          </w:tcPr>
          <w:p w:rsidR="00C73FFF" w:rsidP="00043BAD" w:rsidRDefault="00C73FFF" w14:paraId="025AA2C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 maggio 2020</w:t>
            </w:r>
          </w:p>
        </w:tc>
      </w:tr>
      <w:tr xmlns:wp14="http://schemas.microsoft.com/office/word/2010/wordml" w:rsidRPr="00C41F86" w:rsidR="00B26F7D" w:rsidTr="06E82C11" w14:paraId="3A7797F3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="00B26F7D" w:rsidP="00043BAD" w:rsidRDefault="00B26F7D" w14:paraId="751D5C59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B26F7D">
              <w:rPr>
                <w:rFonts w:ascii="Verdana"/>
                <w:w w:val="105"/>
                <w:sz w:val="19"/>
              </w:rPr>
              <w:t>arte.it</w:t>
            </w:r>
          </w:p>
        </w:tc>
        <w:tc>
          <w:tcPr>
            <w:tcW w:w="3271" w:type="dxa"/>
            <w:tcMar/>
            <w:vAlign w:val="center"/>
          </w:tcPr>
          <w:p w:rsidR="00B26F7D" w:rsidP="00043BAD" w:rsidRDefault="00B26F7D" w14:paraId="06095BB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Collezione di classe</w:t>
            </w:r>
          </w:p>
        </w:tc>
        <w:tc>
          <w:tcPr>
            <w:tcW w:w="3249" w:type="dxa"/>
            <w:tcMar/>
            <w:vAlign w:val="center"/>
          </w:tcPr>
          <w:p w:rsidR="00B26F7D" w:rsidP="00043BAD" w:rsidRDefault="00B26F7D" w14:paraId="639D279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Giugno 2020</w:t>
            </w:r>
          </w:p>
        </w:tc>
      </w:tr>
      <w:tr xmlns:wp14="http://schemas.microsoft.com/office/word/2010/wordml" w:rsidRPr="00C41F86" w:rsidR="00254A66" w:rsidTr="06E82C11" w14:paraId="0170CEA7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="00254A66" w:rsidP="00043BAD" w:rsidRDefault="00254A66" w14:paraId="14142840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254A66">
              <w:rPr>
                <w:rFonts w:ascii="Verdana"/>
                <w:w w:val="105"/>
                <w:sz w:val="19"/>
              </w:rPr>
              <w:t>agendadigitale.eu</w:t>
            </w:r>
          </w:p>
        </w:tc>
        <w:tc>
          <w:tcPr>
            <w:tcW w:w="3271" w:type="dxa"/>
            <w:tcMar/>
            <w:vAlign w:val="center"/>
          </w:tcPr>
          <w:p w:rsidR="00254A66" w:rsidP="00043BAD" w:rsidRDefault="00254A66" w14:paraId="4A93688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Articolo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Michilli</w:t>
            </w:r>
            <w:proofErr w:type="spellEnd"/>
          </w:p>
        </w:tc>
        <w:tc>
          <w:tcPr>
            <w:tcW w:w="3249" w:type="dxa"/>
            <w:tcMar/>
            <w:vAlign w:val="center"/>
          </w:tcPr>
          <w:p w:rsidR="00254A66" w:rsidP="00043BAD" w:rsidRDefault="00254A66" w14:paraId="41B6063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giugno 2020</w:t>
            </w:r>
          </w:p>
        </w:tc>
      </w:tr>
      <w:tr xmlns:wp14="http://schemas.microsoft.com/office/word/2010/wordml" w:rsidRPr="00C41F86" w:rsidR="00476E91" w:rsidTr="06E82C11" w14:paraId="4F8C74BF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254A66" w:rsidR="00476E91" w:rsidP="00043BAD" w:rsidRDefault="00476E91" w14:paraId="7E0F215F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476E91">
              <w:rPr>
                <w:rFonts w:ascii="Verdana"/>
                <w:w w:val="105"/>
                <w:sz w:val="19"/>
              </w:rPr>
              <w:t>corrierecomunicazioni.it</w:t>
            </w:r>
          </w:p>
        </w:tc>
        <w:tc>
          <w:tcPr>
            <w:tcW w:w="3271" w:type="dxa"/>
            <w:tcMar/>
            <w:vAlign w:val="center"/>
          </w:tcPr>
          <w:p w:rsidR="00476E91" w:rsidP="00043BAD" w:rsidRDefault="00476E91" w14:paraId="627EB24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Forum PA</w:t>
            </w:r>
          </w:p>
        </w:tc>
        <w:tc>
          <w:tcPr>
            <w:tcW w:w="3249" w:type="dxa"/>
            <w:tcMar/>
            <w:vAlign w:val="center"/>
          </w:tcPr>
          <w:p w:rsidR="00476E91" w:rsidP="00043BAD" w:rsidRDefault="00476E91" w14:paraId="687D1D3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giugno 2020</w:t>
            </w:r>
          </w:p>
        </w:tc>
      </w:tr>
      <w:tr xmlns:wp14="http://schemas.microsoft.com/office/word/2010/wordml" w:rsidRPr="00C41F86" w:rsidR="00BB71E8" w:rsidTr="06E82C11" w14:paraId="08C9BC60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476E91" w:rsidR="00BB71E8" w:rsidP="00043BAD" w:rsidRDefault="00BB71E8" w14:paraId="792C3395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BB71E8">
              <w:rPr>
                <w:rFonts w:ascii="Verdana"/>
                <w:w w:val="105"/>
                <w:sz w:val="19"/>
              </w:rPr>
              <w:t>forumpa.it</w:t>
            </w:r>
          </w:p>
        </w:tc>
        <w:tc>
          <w:tcPr>
            <w:tcW w:w="3271" w:type="dxa"/>
            <w:tcMar/>
            <w:vAlign w:val="center"/>
          </w:tcPr>
          <w:p w:rsidR="00BB71E8" w:rsidP="00043BAD" w:rsidRDefault="00BB71E8" w14:paraId="128C412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Forum PA</w:t>
            </w:r>
          </w:p>
        </w:tc>
        <w:tc>
          <w:tcPr>
            <w:tcW w:w="3249" w:type="dxa"/>
            <w:tcMar/>
            <w:vAlign w:val="center"/>
          </w:tcPr>
          <w:p w:rsidR="00BB71E8" w:rsidP="00043BAD" w:rsidRDefault="00BB71E8" w14:paraId="3F192C0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giugno 2020</w:t>
            </w:r>
          </w:p>
        </w:tc>
      </w:tr>
      <w:tr xmlns:wp14="http://schemas.microsoft.com/office/word/2010/wordml" w:rsidRPr="00C41F86" w:rsidR="00E05326" w:rsidTr="06E82C11" w14:paraId="5B443950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BB71E8" w:rsidR="00E05326" w:rsidP="00043BAD" w:rsidRDefault="00E05326" w14:paraId="6F6D8489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E05326">
              <w:rPr>
                <w:rFonts w:ascii="Verdana"/>
                <w:w w:val="105"/>
                <w:sz w:val="19"/>
              </w:rPr>
              <w:t>060608.it</w:t>
            </w:r>
          </w:p>
        </w:tc>
        <w:tc>
          <w:tcPr>
            <w:tcW w:w="3271" w:type="dxa"/>
            <w:tcMar/>
            <w:vAlign w:val="center"/>
          </w:tcPr>
          <w:p w:rsidR="00E05326" w:rsidP="00043BAD" w:rsidRDefault="00E05326" w14:paraId="5A7ADBF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Collezione di classe</w:t>
            </w:r>
          </w:p>
        </w:tc>
        <w:tc>
          <w:tcPr>
            <w:tcW w:w="3249" w:type="dxa"/>
            <w:tcMar/>
            <w:vAlign w:val="center"/>
          </w:tcPr>
          <w:p w:rsidR="00E05326" w:rsidP="00043BAD" w:rsidRDefault="00E05326" w14:paraId="27188AC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giugno 2020</w:t>
            </w:r>
          </w:p>
        </w:tc>
      </w:tr>
      <w:tr xmlns:wp14="http://schemas.microsoft.com/office/word/2010/wordml" w:rsidRPr="00C41F86" w:rsidR="00043BAD" w:rsidTr="06E82C11" w14:paraId="2663FCA0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="00043BAD" w:rsidP="00043BAD" w:rsidRDefault="00043BAD" w14:paraId="45193E0A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7778E6">
              <w:rPr>
                <w:rFonts w:ascii="Verdana"/>
                <w:w w:val="105"/>
                <w:sz w:val="19"/>
              </w:rPr>
              <w:t>agendadigitale.eu</w:t>
            </w:r>
          </w:p>
        </w:tc>
        <w:tc>
          <w:tcPr>
            <w:tcW w:w="3271" w:type="dxa"/>
            <w:tcMar/>
            <w:vAlign w:val="center"/>
          </w:tcPr>
          <w:p w:rsidR="00043BAD" w:rsidP="00043BAD" w:rsidRDefault="00043BAD" w14:paraId="7245BA4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Articolo di Molina</w:t>
            </w:r>
          </w:p>
        </w:tc>
        <w:tc>
          <w:tcPr>
            <w:tcW w:w="3249" w:type="dxa"/>
            <w:tcMar/>
            <w:vAlign w:val="center"/>
          </w:tcPr>
          <w:p w:rsidR="00043BAD" w:rsidP="00043BAD" w:rsidRDefault="00043BAD" w14:paraId="0212654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giugno 2020</w:t>
            </w:r>
          </w:p>
        </w:tc>
      </w:tr>
      <w:tr xmlns:wp14="http://schemas.microsoft.com/office/word/2010/wordml" w:rsidRPr="00C41F86" w:rsidR="00541FA9" w:rsidTr="06E82C11" w14:paraId="062AD3C8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7778E6" w:rsidR="00541FA9" w:rsidP="00043BAD" w:rsidRDefault="00541FA9" w14:paraId="7520BA43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541FA9">
              <w:rPr>
                <w:rFonts w:ascii="Verdana"/>
                <w:w w:val="105"/>
                <w:sz w:val="19"/>
              </w:rPr>
              <w:t>exibart.com</w:t>
            </w:r>
          </w:p>
        </w:tc>
        <w:tc>
          <w:tcPr>
            <w:tcW w:w="3271" w:type="dxa"/>
            <w:tcMar/>
            <w:vAlign w:val="center"/>
          </w:tcPr>
          <w:p w:rsidR="00541FA9" w:rsidP="00043BAD" w:rsidRDefault="00541FA9" w14:paraId="399543F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Collezione di classe </w:t>
            </w:r>
          </w:p>
        </w:tc>
        <w:tc>
          <w:tcPr>
            <w:tcW w:w="3249" w:type="dxa"/>
            <w:tcMar/>
            <w:vAlign w:val="center"/>
          </w:tcPr>
          <w:p w:rsidR="00541FA9" w:rsidP="00043BAD" w:rsidRDefault="00541FA9" w14:paraId="41B1299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giugno 2020</w:t>
            </w:r>
          </w:p>
        </w:tc>
      </w:tr>
      <w:tr xmlns:wp14="http://schemas.microsoft.com/office/word/2010/wordml" w:rsidRPr="00C41F86" w:rsidR="00CE09FE" w:rsidTr="06E82C11" w14:paraId="6FB497D3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541FA9" w:rsidR="00CE09FE" w:rsidP="00043BAD" w:rsidRDefault="00CE09FE" w14:paraId="652D3E46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CE09FE">
              <w:rPr>
                <w:rFonts w:ascii="Verdana"/>
                <w:w w:val="105"/>
                <w:sz w:val="19"/>
              </w:rPr>
              <w:t>educare.it</w:t>
            </w:r>
          </w:p>
        </w:tc>
        <w:tc>
          <w:tcPr>
            <w:tcW w:w="3271" w:type="dxa"/>
            <w:tcMar/>
            <w:vAlign w:val="center"/>
          </w:tcPr>
          <w:p w:rsidR="00CE09FE" w:rsidP="00043BAD" w:rsidRDefault="00CE09FE" w14:paraId="32210BA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Collezione di classe</w:t>
            </w:r>
          </w:p>
        </w:tc>
        <w:tc>
          <w:tcPr>
            <w:tcW w:w="3249" w:type="dxa"/>
            <w:tcMar/>
            <w:vAlign w:val="center"/>
          </w:tcPr>
          <w:p w:rsidR="00CE09FE" w:rsidP="00043BAD" w:rsidRDefault="00CE09FE" w14:paraId="497CBD3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luglio 2020</w:t>
            </w:r>
          </w:p>
        </w:tc>
      </w:tr>
      <w:tr xmlns:wp14="http://schemas.microsoft.com/office/word/2010/wordml" w:rsidRPr="00C41F86" w:rsidR="00377B79" w:rsidTr="06E82C11" w14:paraId="12F720C1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541FA9" w:rsidR="00377B79" w:rsidP="00043BAD" w:rsidRDefault="00377B79" w14:paraId="28F18EC7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377B79">
              <w:rPr>
                <w:rFonts w:ascii="Verdana"/>
                <w:w w:val="105"/>
                <w:sz w:val="19"/>
              </w:rPr>
              <w:t>adcgroup.it</w:t>
            </w:r>
          </w:p>
        </w:tc>
        <w:tc>
          <w:tcPr>
            <w:tcW w:w="3271" w:type="dxa"/>
            <w:tcMar/>
            <w:vAlign w:val="center"/>
          </w:tcPr>
          <w:p w:rsidR="00377B79" w:rsidP="00043BAD" w:rsidRDefault="00377B79" w14:paraId="070B101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Forum PA</w:t>
            </w:r>
          </w:p>
        </w:tc>
        <w:tc>
          <w:tcPr>
            <w:tcW w:w="3249" w:type="dxa"/>
            <w:tcMar/>
            <w:vAlign w:val="center"/>
          </w:tcPr>
          <w:p w:rsidR="00377B79" w:rsidP="00043BAD" w:rsidRDefault="00377B79" w14:paraId="632DC5B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luglio 2020</w:t>
            </w:r>
          </w:p>
        </w:tc>
      </w:tr>
      <w:tr xmlns:wp14="http://schemas.microsoft.com/office/word/2010/wordml" w:rsidRPr="00C41F86" w:rsidR="000778E4" w:rsidTr="06E82C11" w14:paraId="1DF84F82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377B79" w:rsidR="000778E4" w:rsidP="00043BAD" w:rsidRDefault="000778E4" w14:paraId="4B28DFB5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0778E4">
              <w:rPr>
                <w:rFonts w:ascii="Verdana"/>
                <w:w w:val="105"/>
                <w:sz w:val="19"/>
              </w:rPr>
              <w:t>tuttogolfo.it</w:t>
            </w:r>
          </w:p>
        </w:tc>
        <w:tc>
          <w:tcPr>
            <w:tcW w:w="3271" w:type="dxa"/>
            <w:tcMar/>
            <w:vAlign w:val="center"/>
          </w:tcPr>
          <w:p w:rsidR="000778E4" w:rsidP="00043BAD" w:rsidRDefault="000778E4" w14:paraId="3DEEC66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0778E4" w:rsidP="00043BAD" w:rsidRDefault="000778E4" w14:paraId="7FA957A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luglio 2020</w:t>
            </w:r>
          </w:p>
        </w:tc>
      </w:tr>
      <w:tr xmlns:wp14="http://schemas.microsoft.com/office/word/2010/wordml" w:rsidRPr="00C41F86" w:rsidR="00A529C6" w:rsidTr="06E82C11" w14:paraId="4DA6C930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377B79" w:rsidR="00A529C6" w:rsidP="00043BAD" w:rsidRDefault="00A529C6" w14:paraId="590A7034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A529C6">
              <w:rPr>
                <w:rFonts w:ascii="Verdana"/>
                <w:w w:val="105"/>
                <w:sz w:val="19"/>
              </w:rPr>
              <w:t>progettogemma.it</w:t>
            </w:r>
          </w:p>
        </w:tc>
        <w:tc>
          <w:tcPr>
            <w:tcW w:w="3271" w:type="dxa"/>
            <w:tcMar/>
            <w:vAlign w:val="center"/>
          </w:tcPr>
          <w:p w:rsidR="00A529C6" w:rsidP="00043BAD" w:rsidRDefault="00A529C6" w14:paraId="66BACB7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A529C6">
              <w:rPr>
                <w:rFonts w:ascii="Times New Roman" w:hAnsi="Times New Roman"/>
                <w:sz w:val="24"/>
                <w:szCs w:val="24"/>
              </w:rPr>
              <w:t>Forum PA</w:t>
            </w:r>
          </w:p>
        </w:tc>
        <w:tc>
          <w:tcPr>
            <w:tcW w:w="3249" w:type="dxa"/>
            <w:tcMar/>
            <w:vAlign w:val="center"/>
          </w:tcPr>
          <w:p w:rsidR="00A529C6" w:rsidP="00043BAD" w:rsidRDefault="00A529C6" w14:paraId="2C83A9A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luglio 2020</w:t>
            </w:r>
          </w:p>
        </w:tc>
      </w:tr>
      <w:tr xmlns:wp14="http://schemas.microsoft.com/office/word/2010/wordml" w:rsidRPr="00C41F86" w:rsidR="007D4AEB" w:rsidTr="06E82C11" w14:paraId="43D4BDE2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A529C6" w:rsidR="007D4AEB" w:rsidP="00043BAD" w:rsidRDefault="007D4AEB" w14:paraId="48B08216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7D4AEB">
              <w:rPr>
                <w:rFonts w:ascii="Verdana"/>
                <w:w w:val="105"/>
                <w:sz w:val="19"/>
              </w:rPr>
              <w:t>concorsipubblici.fpcgil.it</w:t>
            </w:r>
          </w:p>
        </w:tc>
        <w:tc>
          <w:tcPr>
            <w:tcW w:w="3271" w:type="dxa"/>
            <w:tcMar/>
            <w:vAlign w:val="center"/>
          </w:tcPr>
          <w:p w:rsidRPr="00A529C6" w:rsidR="007D4AEB" w:rsidP="00043BAD" w:rsidRDefault="007D4AEB" w14:paraId="2043F7D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Forum PA</w:t>
            </w:r>
          </w:p>
        </w:tc>
        <w:tc>
          <w:tcPr>
            <w:tcW w:w="3249" w:type="dxa"/>
            <w:tcMar/>
            <w:vAlign w:val="center"/>
          </w:tcPr>
          <w:p w:rsidR="007D4AEB" w:rsidP="00043BAD" w:rsidRDefault="007D4AEB" w14:paraId="39DBE37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luglio 2020</w:t>
            </w:r>
          </w:p>
        </w:tc>
      </w:tr>
      <w:tr xmlns:wp14="http://schemas.microsoft.com/office/word/2010/wordml" w:rsidRPr="00C41F86" w:rsidR="008170F0" w:rsidTr="06E82C11" w14:paraId="4EB1D548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7D4AEB" w:rsidR="008170F0" w:rsidP="00043BAD" w:rsidRDefault="008170F0" w14:paraId="561D8911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8170F0">
              <w:rPr>
                <w:rFonts w:ascii="Verdana"/>
                <w:w w:val="105"/>
                <w:sz w:val="19"/>
              </w:rPr>
              <w:t>umbriajournal.com</w:t>
            </w:r>
          </w:p>
        </w:tc>
        <w:tc>
          <w:tcPr>
            <w:tcW w:w="3271" w:type="dxa"/>
            <w:tcMar/>
            <w:vAlign w:val="center"/>
          </w:tcPr>
          <w:p w:rsidR="008170F0" w:rsidP="00043BAD" w:rsidRDefault="008170F0" w14:paraId="6EFA2ED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Forum PA</w:t>
            </w:r>
          </w:p>
        </w:tc>
        <w:tc>
          <w:tcPr>
            <w:tcW w:w="3249" w:type="dxa"/>
            <w:tcMar/>
            <w:vAlign w:val="center"/>
          </w:tcPr>
          <w:p w:rsidR="008170F0" w:rsidP="00043BAD" w:rsidRDefault="008170F0" w14:paraId="7B34C2F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luglio 2020</w:t>
            </w:r>
          </w:p>
        </w:tc>
      </w:tr>
      <w:tr xmlns:wp14="http://schemas.microsoft.com/office/word/2010/wordml" w:rsidRPr="00C41F86" w:rsidR="00C66F38" w:rsidTr="06E82C11" w14:paraId="33F2B221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A529C6" w:rsidR="00C66F38" w:rsidP="00043BAD" w:rsidRDefault="00C66F38" w14:paraId="59F668B9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C66F38">
              <w:rPr>
                <w:rFonts w:ascii="Verdana"/>
                <w:w w:val="105"/>
                <w:sz w:val="19"/>
              </w:rPr>
              <w:t>zerounoweb.it</w:t>
            </w:r>
          </w:p>
        </w:tc>
        <w:tc>
          <w:tcPr>
            <w:tcW w:w="3271" w:type="dxa"/>
            <w:tcMar/>
            <w:vAlign w:val="center"/>
          </w:tcPr>
          <w:p w:rsidRPr="00A529C6" w:rsidR="00C66F38" w:rsidP="00043BAD" w:rsidRDefault="00C66F38" w14:paraId="2049A8C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C66F38">
              <w:rPr>
                <w:rFonts w:ascii="Times New Roman" w:hAnsi="Times New Roman"/>
                <w:sz w:val="24"/>
                <w:szCs w:val="24"/>
              </w:rPr>
              <w:t>Forum PA</w:t>
            </w:r>
          </w:p>
        </w:tc>
        <w:tc>
          <w:tcPr>
            <w:tcW w:w="3249" w:type="dxa"/>
            <w:tcMar/>
            <w:vAlign w:val="center"/>
          </w:tcPr>
          <w:p w:rsidR="00C66F38" w:rsidP="00043BAD" w:rsidRDefault="00C66F38" w14:paraId="5B75E81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luglio 2020</w:t>
            </w:r>
          </w:p>
        </w:tc>
      </w:tr>
      <w:tr xmlns:wp14="http://schemas.microsoft.com/office/word/2010/wordml" w:rsidRPr="00C41F86" w:rsidR="00AF52AF" w:rsidTr="06E82C11" w14:paraId="4AAC26A8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541FA9" w:rsidR="00AF52AF" w:rsidP="00043BAD" w:rsidRDefault="00AF52AF" w14:paraId="230BD616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AF52AF">
              <w:rPr>
                <w:rFonts w:ascii="Verdana"/>
                <w:w w:val="105"/>
                <w:sz w:val="19"/>
              </w:rPr>
              <w:t>forumpa.it</w:t>
            </w:r>
          </w:p>
        </w:tc>
        <w:tc>
          <w:tcPr>
            <w:tcW w:w="3271" w:type="dxa"/>
            <w:tcMar/>
            <w:vAlign w:val="center"/>
          </w:tcPr>
          <w:p w:rsidR="00AF52AF" w:rsidP="00043BAD" w:rsidRDefault="00AF52AF" w14:paraId="3618310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Forum PA</w:t>
            </w:r>
          </w:p>
        </w:tc>
        <w:tc>
          <w:tcPr>
            <w:tcW w:w="3249" w:type="dxa"/>
            <w:tcMar/>
            <w:vAlign w:val="center"/>
          </w:tcPr>
          <w:p w:rsidR="00AF52AF" w:rsidP="00043BAD" w:rsidRDefault="00AF52AF" w14:paraId="1DD647A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luglio 2020</w:t>
            </w:r>
          </w:p>
        </w:tc>
      </w:tr>
      <w:tr xmlns:wp14="http://schemas.microsoft.com/office/word/2010/wordml" w:rsidRPr="00C41F86" w:rsidR="00D246F7" w:rsidTr="06E82C11" w14:paraId="074BC6FA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7778E6" w:rsidR="00D246F7" w:rsidP="00043BAD" w:rsidRDefault="00D246F7" w14:paraId="0131F596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D246F7">
              <w:rPr>
                <w:rFonts w:ascii="Verdana"/>
                <w:w w:val="105"/>
                <w:sz w:val="19"/>
              </w:rPr>
              <w:t>agendadigitale.eu</w:t>
            </w:r>
          </w:p>
        </w:tc>
        <w:tc>
          <w:tcPr>
            <w:tcW w:w="3271" w:type="dxa"/>
            <w:tcMar/>
            <w:vAlign w:val="center"/>
          </w:tcPr>
          <w:p w:rsidR="00D246F7" w:rsidP="00043BAD" w:rsidRDefault="00D246F7" w14:paraId="6E74B0D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Articolo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Michilli</w:t>
            </w:r>
            <w:proofErr w:type="spellEnd"/>
          </w:p>
        </w:tc>
        <w:tc>
          <w:tcPr>
            <w:tcW w:w="3249" w:type="dxa"/>
            <w:tcMar/>
            <w:vAlign w:val="center"/>
          </w:tcPr>
          <w:p w:rsidR="00D246F7" w:rsidP="00043BAD" w:rsidRDefault="00D246F7" w14:paraId="5A9B6EA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luglio 2020</w:t>
            </w:r>
          </w:p>
        </w:tc>
      </w:tr>
      <w:tr xmlns:wp14="http://schemas.microsoft.com/office/word/2010/wordml" w:rsidRPr="00C41F86" w:rsidR="00746F0D" w:rsidTr="06E82C11" w14:paraId="443A4CA1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D246F7" w:rsidR="00746F0D" w:rsidP="00043BAD" w:rsidRDefault="00746F0D" w14:paraId="7C2DD46F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746F0D">
              <w:rPr>
                <w:rFonts w:ascii="Verdana"/>
                <w:w w:val="105"/>
                <w:sz w:val="19"/>
              </w:rPr>
              <w:t>unicampus.it</w:t>
            </w:r>
          </w:p>
        </w:tc>
        <w:tc>
          <w:tcPr>
            <w:tcW w:w="3271" w:type="dxa"/>
            <w:tcMar/>
            <w:vAlign w:val="center"/>
          </w:tcPr>
          <w:p w:rsidR="00746F0D" w:rsidP="00043BAD" w:rsidRDefault="00746F0D" w14:paraId="5C350E7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Alberto Sordi</w:t>
            </w:r>
          </w:p>
        </w:tc>
        <w:tc>
          <w:tcPr>
            <w:tcW w:w="3249" w:type="dxa"/>
            <w:tcMar/>
            <w:vAlign w:val="center"/>
          </w:tcPr>
          <w:p w:rsidR="00746F0D" w:rsidP="00043BAD" w:rsidRDefault="00746F0D" w14:paraId="03A7049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agosto 2020</w:t>
            </w:r>
          </w:p>
        </w:tc>
      </w:tr>
      <w:tr xmlns:wp14="http://schemas.microsoft.com/office/word/2010/wordml" w:rsidRPr="00C41F86" w:rsidR="00751BF3" w:rsidTr="06E82C11" w14:paraId="492BB804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746F0D" w:rsidR="00751BF3" w:rsidP="00043BAD" w:rsidRDefault="00751BF3" w14:paraId="320A58F4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751BF3">
              <w:rPr>
                <w:rFonts w:ascii="Verdana"/>
                <w:w w:val="105"/>
                <w:sz w:val="19"/>
              </w:rPr>
              <w:t>strill.it</w:t>
            </w:r>
          </w:p>
        </w:tc>
        <w:tc>
          <w:tcPr>
            <w:tcW w:w="3271" w:type="dxa"/>
            <w:tcMar/>
            <w:vAlign w:val="center"/>
          </w:tcPr>
          <w:p w:rsidR="00751BF3" w:rsidP="00043BAD" w:rsidRDefault="00751BF3" w14:paraId="3656B9A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751BF3" w:rsidP="00043BAD" w:rsidRDefault="00751BF3" w14:paraId="197C5CB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agosto 2020</w:t>
            </w:r>
          </w:p>
        </w:tc>
      </w:tr>
      <w:tr xmlns:wp14="http://schemas.microsoft.com/office/word/2010/wordml" w:rsidRPr="00C41F86" w:rsidR="001E1281" w:rsidTr="06E82C11" w14:paraId="324978F0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746F0D" w:rsidR="001E1281" w:rsidP="00043BAD" w:rsidRDefault="001E1281" w14:paraId="74D99357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1E1281">
              <w:rPr>
                <w:rFonts w:ascii="Verdana"/>
                <w:w w:val="105"/>
                <w:sz w:val="19"/>
              </w:rPr>
              <w:t>pastificiocerere.it</w:t>
            </w:r>
          </w:p>
        </w:tc>
        <w:tc>
          <w:tcPr>
            <w:tcW w:w="3271" w:type="dxa"/>
            <w:tcMar/>
            <w:vAlign w:val="center"/>
          </w:tcPr>
          <w:p w:rsidR="001E1281" w:rsidP="00043BAD" w:rsidRDefault="001E1281" w14:paraId="7960193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Collezione di classe</w:t>
            </w:r>
          </w:p>
        </w:tc>
        <w:tc>
          <w:tcPr>
            <w:tcW w:w="3249" w:type="dxa"/>
            <w:tcMar/>
            <w:vAlign w:val="center"/>
          </w:tcPr>
          <w:p w:rsidR="001E1281" w:rsidP="00043BAD" w:rsidRDefault="001E1281" w14:paraId="5F7A8F0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Settembre 2020</w:t>
            </w:r>
          </w:p>
        </w:tc>
      </w:tr>
      <w:tr xmlns:wp14="http://schemas.microsoft.com/office/word/2010/wordml" w:rsidRPr="00C41F86" w:rsidR="00AF4F0F" w:rsidTr="06E82C11" w14:paraId="3F7DA02F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1E1281" w:rsidR="00AF4F0F" w:rsidP="00043BAD" w:rsidRDefault="00AF4F0F" w14:paraId="77A06435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AF4F0F">
              <w:rPr>
                <w:rFonts w:ascii="Verdana"/>
                <w:w w:val="105"/>
                <w:sz w:val="19"/>
              </w:rPr>
              <w:t>segnonline.it</w:t>
            </w:r>
          </w:p>
        </w:tc>
        <w:tc>
          <w:tcPr>
            <w:tcW w:w="3271" w:type="dxa"/>
            <w:tcMar/>
            <w:vAlign w:val="center"/>
          </w:tcPr>
          <w:p w:rsidR="00AF4F0F" w:rsidP="00043BAD" w:rsidRDefault="00AF4F0F" w14:paraId="2418F39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Collezione di classe</w:t>
            </w:r>
          </w:p>
        </w:tc>
        <w:tc>
          <w:tcPr>
            <w:tcW w:w="3249" w:type="dxa"/>
            <w:tcMar/>
            <w:vAlign w:val="center"/>
          </w:tcPr>
          <w:p w:rsidR="00AF4F0F" w:rsidP="00043BAD" w:rsidRDefault="00AF4F0F" w14:paraId="0E1CE4C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Settembre 2020</w:t>
            </w:r>
          </w:p>
        </w:tc>
      </w:tr>
      <w:tr xmlns:wp14="http://schemas.microsoft.com/office/word/2010/wordml" w:rsidRPr="00C41F86" w:rsidR="00081005" w:rsidTr="06E82C11" w14:paraId="5E83C94D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D246F7" w:rsidR="00081005" w:rsidP="00043BAD" w:rsidRDefault="00081005" w14:paraId="429B4FC5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081005">
              <w:rPr>
                <w:rFonts w:ascii="Verdana"/>
                <w:w w:val="105"/>
                <w:sz w:val="19"/>
              </w:rPr>
              <w:t>linkiesta.it</w:t>
            </w:r>
          </w:p>
        </w:tc>
        <w:tc>
          <w:tcPr>
            <w:tcW w:w="3271" w:type="dxa"/>
            <w:tcMar/>
            <w:vAlign w:val="center"/>
          </w:tcPr>
          <w:p w:rsidR="00081005" w:rsidP="00043BAD" w:rsidRDefault="00081005" w14:paraId="0D14560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Intervista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Michilli</w:t>
            </w:r>
            <w:proofErr w:type="spellEnd"/>
          </w:p>
        </w:tc>
        <w:tc>
          <w:tcPr>
            <w:tcW w:w="3249" w:type="dxa"/>
            <w:tcMar/>
            <w:vAlign w:val="center"/>
          </w:tcPr>
          <w:p w:rsidR="00081005" w:rsidP="00043BAD" w:rsidRDefault="00081005" w14:paraId="063AA84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settembre 2020</w:t>
            </w:r>
          </w:p>
        </w:tc>
      </w:tr>
      <w:tr xmlns:wp14="http://schemas.microsoft.com/office/word/2010/wordml" w:rsidRPr="00C41F86" w:rsidR="001F1BD3" w:rsidTr="06E82C11" w14:paraId="222AA886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081005" w:rsidR="001F1BD3" w:rsidP="00043BAD" w:rsidRDefault="001F1BD3" w14:paraId="75A924EF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1F1BD3">
              <w:rPr>
                <w:rFonts w:ascii="Verdana"/>
                <w:w w:val="105"/>
                <w:sz w:val="19"/>
              </w:rPr>
              <w:t>shmag.it</w:t>
            </w:r>
          </w:p>
        </w:tc>
        <w:tc>
          <w:tcPr>
            <w:tcW w:w="3271" w:type="dxa"/>
            <w:tcMar/>
            <w:vAlign w:val="center"/>
          </w:tcPr>
          <w:p w:rsidR="001F1BD3" w:rsidP="00043BAD" w:rsidRDefault="001F1BD3" w14:paraId="5E0BBF1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Maker Island Olbia</w:t>
            </w:r>
          </w:p>
        </w:tc>
        <w:tc>
          <w:tcPr>
            <w:tcW w:w="3249" w:type="dxa"/>
            <w:tcMar/>
            <w:vAlign w:val="center"/>
          </w:tcPr>
          <w:p w:rsidR="001F1BD3" w:rsidP="00043BAD" w:rsidRDefault="001F1BD3" w14:paraId="144A20C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settembre 2020</w:t>
            </w:r>
          </w:p>
        </w:tc>
      </w:tr>
      <w:tr xmlns:wp14="http://schemas.microsoft.com/office/word/2010/wordml" w:rsidRPr="00C41F86" w:rsidR="005B3939" w:rsidTr="06E82C11" w14:paraId="5A180BF9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1F1BD3" w:rsidR="005B3939" w:rsidP="00043BAD" w:rsidRDefault="005B3939" w14:paraId="350E157B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5B3939">
              <w:rPr>
                <w:rFonts w:ascii="Verdana"/>
                <w:w w:val="105"/>
                <w:sz w:val="19"/>
              </w:rPr>
              <w:t>olbianova.it</w:t>
            </w:r>
          </w:p>
        </w:tc>
        <w:tc>
          <w:tcPr>
            <w:tcW w:w="3271" w:type="dxa"/>
            <w:tcMar/>
            <w:vAlign w:val="center"/>
          </w:tcPr>
          <w:p w:rsidR="005B3939" w:rsidP="00043BAD" w:rsidRDefault="005B3939" w14:paraId="506D96B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Maker Island Olbia</w:t>
            </w:r>
          </w:p>
        </w:tc>
        <w:tc>
          <w:tcPr>
            <w:tcW w:w="3249" w:type="dxa"/>
            <w:tcMar/>
            <w:vAlign w:val="center"/>
          </w:tcPr>
          <w:p w:rsidR="005B3939" w:rsidP="00043BAD" w:rsidRDefault="005B3939" w14:paraId="6A41254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settembre 2020</w:t>
            </w:r>
          </w:p>
        </w:tc>
      </w:tr>
      <w:tr xmlns:wp14="http://schemas.microsoft.com/office/word/2010/wordml" w:rsidRPr="00C41F86" w:rsidR="007414EA" w:rsidTr="06E82C11" w14:paraId="0CA07996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5B3939" w:rsidR="007414EA" w:rsidP="00043BAD" w:rsidRDefault="007414EA" w14:paraId="6FEA7ABC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7414EA">
              <w:rPr>
                <w:rFonts w:ascii="Verdana"/>
                <w:w w:val="105"/>
                <w:sz w:val="19"/>
              </w:rPr>
              <w:t>galluraoggi.it</w:t>
            </w:r>
          </w:p>
        </w:tc>
        <w:tc>
          <w:tcPr>
            <w:tcW w:w="3271" w:type="dxa"/>
            <w:tcMar/>
            <w:vAlign w:val="center"/>
          </w:tcPr>
          <w:p w:rsidR="007414EA" w:rsidP="00043BAD" w:rsidRDefault="007414EA" w14:paraId="4745B16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Maker Island Olbia</w:t>
            </w:r>
          </w:p>
        </w:tc>
        <w:tc>
          <w:tcPr>
            <w:tcW w:w="3249" w:type="dxa"/>
            <w:tcMar/>
            <w:vAlign w:val="center"/>
          </w:tcPr>
          <w:p w:rsidR="007414EA" w:rsidP="00043BAD" w:rsidRDefault="007414EA" w14:paraId="7CF290C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settembre 2020</w:t>
            </w:r>
          </w:p>
        </w:tc>
      </w:tr>
      <w:tr xmlns:wp14="http://schemas.microsoft.com/office/word/2010/wordml" w:rsidRPr="00C41F86" w:rsidR="00496797" w:rsidTr="06E82C11" w14:paraId="56AEDB8E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1F1BD3" w:rsidR="00496797" w:rsidP="00043BAD" w:rsidRDefault="00496797" w14:paraId="5910BC89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496797">
              <w:rPr>
                <w:rFonts w:ascii="Verdana"/>
                <w:w w:val="105"/>
                <w:sz w:val="19"/>
              </w:rPr>
              <w:t>comune.olbia.ot.it</w:t>
            </w:r>
          </w:p>
        </w:tc>
        <w:tc>
          <w:tcPr>
            <w:tcW w:w="3271" w:type="dxa"/>
            <w:tcMar/>
            <w:vAlign w:val="center"/>
          </w:tcPr>
          <w:p w:rsidR="00496797" w:rsidP="00043BAD" w:rsidRDefault="00496797" w14:paraId="513BBF2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Maker Island Olbia</w:t>
            </w:r>
          </w:p>
        </w:tc>
        <w:tc>
          <w:tcPr>
            <w:tcW w:w="3249" w:type="dxa"/>
            <w:tcMar/>
            <w:vAlign w:val="center"/>
          </w:tcPr>
          <w:p w:rsidR="00496797" w:rsidP="00043BAD" w:rsidRDefault="00496797" w14:paraId="6E339A8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settembre 2020</w:t>
            </w:r>
          </w:p>
        </w:tc>
      </w:tr>
      <w:tr xmlns:wp14="http://schemas.microsoft.com/office/word/2010/wordml" w:rsidRPr="00C41F86" w:rsidR="008466EA" w:rsidTr="06E82C11" w14:paraId="13DE4B66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081005" w:rsidR="008466EA" w:rsidP="00043BAD" w:rsidRDefault="008466EA" w14:paraId="49073F6E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8466EA">
              <w:rPr>
                <w:rFonts w:ascii="Verdana"/>
                <w:w w:val="105"/>
                <w:sz w:val="19"/>
              </w:rPr>
              <w:t>agendadigitale.eu</w:t>
            </w:r>
          </w:p>
        </w:tc>
        <w:tc>
          <w:tcPr>
            <w:tcW w:w="3271" w:type="dxa"/>
            <w:tcMar/>
            <w:vAlign w:val="center"/>
          </w:tcPr>
          <w:p w:rsidR="008466EA" w:rsidP="00043BAD" w:rsidRDefault="00051C14" w14:paraId="3D244E5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Articolo Maffeo</w:t>
            </w:r>
          </w:p>
        </w:tc>
        <w:tc>
          <w:tcPr>
            <w:tcW w:w="3249" w:type="dxa"/>
            <w:tcMar/>
            <w:vAlign w:val="center"/>
          </w:tcPr>
          <w:p w:rsidR="008466EA" w:rsidP="00043BAD" w:rsidRDefault="008466EA" w14:paraId="4F67E57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ottobre 2020</w:t>
            </w:r>
          </w:p>
        </w:tc>
      </w:tr>
      <w:tr xmlns:wp14="http://schemas.microsoft.com/office/word/2010/wordml" w:rsidRPr="00C41F86" w:rsidR="002D4DC8" w:rsidTr="06E82C11" w14:paraId="4E945BED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8466EA" w:rsidR="002D4DC8" w:rsidP="00043BAD" w:rsidRDefault="002D4DC8" w14:paraId="28933D6F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2D4DC8">
              <w:rPr>
                <w:rFonts w:ascii="Verdana"/>
                <w:w w:val="105"/>
                <w:sz w:val="19"/>
              </w:rPr>
              <w:t>olbia.it</w:t>
            </w:r>
          </w:p>
        </w:tc>
        <w:tc>
          <w:tcPr>
            <w:tcW w:w="3271" w:type="dxa"/>
            <w:tcMar/>
            <w:vAlign w:val="center"/>
          </w:tcPr>
          <w:p w:rsidR="002D4DC8" w:rsidP="00043BAD" w:rsidRDefault="002D4DC8" w14:paraId="23A928C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Olbia Maker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island</w:t>
            </w:r>
            <w:proofErr w:type="spellEnd"/>
          </w:p>
        </w:tc>
        <w:tc>
          <w:tcPr>
            <w:tcW w:w="3249" w:type="dxa"/>
            <w:tcMar/>
            <w:vAlign w:val="center"/>
          </w:tcPr>
          <w:p w:rsidR="002D4DC8" w:rsidP="00043BAD" w:rsidRDefault="002D4DC8" w14:paraId="582031D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ottobre 2020</w:t>
            </w:r>
          </w:p>
        </w:tc>
      </w:tr>
      <w:tr xmlns:wp14="http://schemas.microsoft.com/office/word/2010/wordml" w:rsidRPr="00C41F86" w:rsidR="004249EE" w:rsidTr="06E82C11" w14:paraId="2161F88D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2D4DC8" w:rsidR="004249EE" w:rsidP="00043BAD" w:rsidRDefault="004249EE" w14:paraId="5A04AF50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4249EE">
              <w:rPr>
                <w:rFonts w:ascii="Verdana"/>
                <w:w w:val="105"/>
                <w:sz w:val="19"/>
              </w:rPr>
              <w:t>theparallelvision.com</w:t>
            </w:r>
          </w:p>
        </w:tc>
        <w:tc>
          <w:tcPr>
            <w:tcW w:w="3271" w:type="dxa"/>
            <w:tcMar/>
            <w:vAlign w:val="center"/>
          </w:tcPr>
          <w:p w:rsidR="004249EE" w:rsidP="00043BAD" w:rsidRDefault="004249EE" w14:paraId="1CD62D4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Collezione di classe</w:t>
            </w:r>
          </w:p>
        </w:tc>
        <w:tc>
          <w:tcPr>
            <w:tcW w:w="3249" w:type="dxa"/>
            <w:tcMar/>
            <w:vAlign w:val="center"/>
          </w:tcPr>
          <w:p w:rsidR="004249EE" w:rsidP="00043BAD" w:rsidRDefault="004249EE" w14:paraId="20C4CE1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ottobre 2020</w:t>
            </w:r>
          </w:p>
        </w:tc>
      </w:tr>
      <w:tr xmlns:wp14="http://schemas.microsoft.com/office/word/2010/wordml" w:rsidRPr="00C41F86" w:rsidR="00EE67C8" w:rsidTr="06E82C11" w14:paraId="434344EA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2D4DC8" w:rsidR="00EE67C8" w:rsidP="00043BAD" w:rsidRDefault="00EE67C8" w14:paraId="42E50814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EE67C8">
              <w:rPr>
                <w:rFonts w:ascii="Verdana"/>
                <w:w w:val="105"/>
                <w:sz w:val="19"/>
              </w:rPr>
              <w:t>editorialedomani.it</w:t>
            </w:r>
          </w:p>
        </w:tc>
        <w:tc>
          <w:tcPr>
            <w:tcW w:w="3271" w:type="dxa"/>
            <w:tcMar/>
            <w:vAlign w:val="center"/>
          </w:tcPr>
          <w:p w:rsidR="00EE67C8" w:rsidP="00043BAD" w:rsidRDefault="00EE67C8" w14:paraId="440A282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EE67C8">
              <w:rPr>
                <w:rFonts w:ascii="Times New Roman" w:hAnsi="Times New Roman"/>
                <w:sz w:val="24"/>
                <w:szCs w:val="24"/>
              </w:rPr>
              <w:t>Alberto Sordi</w:t>
            </w:r>
          </w:p>
        </w:tc>
        <w:tc>
          <w:tcPr>
            <w:tcW w:w="3249" w:type="dxa"/>
            <w:tcMar/>
            <w:vAlign w:val="center"/>
          </w:tcPr>
          <w:p w:rsidR="00EE67C8" w:rsidP="00043BAD" w:rsidRDefault="00EE67C8" w14:paraId="3FBE7CC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ottobre 2020</w:t>
            </w:r>
          </w:p>
        </w:tc>
      </w:tr>
      <w:tr xmlns:wp14="http://schemas.microsoft.com/office/word/2010/wordml" w:rsidRPr="00C41F86" w:rsidR="00CE3123" w:rsidTr="06E82C11" w14:paraId="38F48F77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2D4DC8" w:rsidR="00CE3123" w:rsidP="00043BAD" w:rsidRDefault="00CE3123" w14:paraId="6A3FF7B8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CE3123">
              <w:rPr>
                <w:rFonts w:ascii="Verdana"/>
                <w:w w:val="105"/>
                <w:sz w:val="19"/>
              </w:rPr>
              <w:t>zarabaza.it</w:t>
            </w:r>
          </w:p>
        </w:tc>
        <w:tc>
          <w:tcPr>
            <w:tcW w:w="3271" w:type="dxa"/>
            <w:tcMar/>
            <w:vAlign w:val="center"/>
          </w:tcPr>
          <w:p w:rsidR="00CE3123" w:rsidP="00043BAD" w:rsidRDefault="00CE3123" w14:paraId="007AD5A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Forum PA</w:t>
            </w:r>
          </w:p>
        </w:tc>
        <w:tc>
          <w:tcPr>
            <w:tcW w:w="3249" w:type="dxa"/>
            <w:tcMar/>
            <w:vAlign w:val="center"/>
          </w:tcPr>
          <w:p w:rsidR="00CE3123" w:rsidP="00043BAD" w:rsidRDefault="00CE3123" w14:paraId="35FD721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ottobre 2020</w:t>
            </w:r>
          </w:p>
        </w:tc>
      </w:tr>
      <w:tr xmlns:wp14="http://schemas.microsoft.com/office/word/2010/wordml" w:rsidRPr="00C41F86" w:rsidR="005E2291" w:rsidTr="06E82C11" w14:paraId="10B62492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CE3123" w:rsidR="005E2291" w:rsidP="00043BAD" w:rsidRDefault="005E2291" w14:paraId="1B370A97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5E2291">
              <w:rPr>
                <w:rFonts w:ascii="Verdana"/>
                <w:w w:val="105"/>
                <w:sz w:val="19"/>
              </w:rPr>
              <w:t>mavico.it</w:t>
            </w:r>
          </w:p>
        </w:tc>
        <w:tc>
          <w:tcPr>
            <w:tcW w:w="3271" w:type="dxa"/>
            <w:tcMar/>
            <w:vAlign w:val="center"/>
          </w:tcPr>
          <w:p w:rsidR="005E2291" w:rsidP="00043BAD" w:rsidRDefault="005E2291" w14:paraId="055318C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ins w:author="f.meini" w:date="2021-01-21T14:50:00Z" w:id="0">
              <w:r>
                <w:rPr>
                  <w:rFonts w:ascii="Times New Roman" w:hAnsi="Times New Roman"/>
                  <w:sz w:val="24"/>
                  <w:szCs w:val="24"/>
                </w:rPr>
                <w:t xml:space="preserve">Trasgredire, connettere, </w:t>
              </w:r>
              <w:proofErr w:type="spellStart"/>
              <w:r>
                <w:rPr>
                  <w:rFonts w:ascii="Times New Roman" w:hAnsi="Times New Roman"/>
                  <w:sz w:val="24"/>
                  <w:szCs w:val="24"/>
                </w:rPr>
                <w:t>trasf</w:t>
              </w:r>
              <w:proofErr w:type="spellEnd"/>
              <w:r>
                <w:rPr>
                  <w:rFonts w:ascii="Times New Roman" w:hAnsi="Times New Roman"/>
                  <w:sz w:val="24"/>
                  <w:szCs w:val="24"/>
                </w:rPr>
                <w:t>.</w:t>
              </w:r>
            </w:ins>
          </w:p>
        </w:tc>
        <w:tc>
          <w:tcPr>
            <w:tcW w:w="3249" w:type="dxa"/>
            <w:tcMar/>
            <w:vAlign w:val="center"/>
          </w:tcPr>
          <w:p w:rsidR="005E2291" w:rsidP="00043BAD" w:rsidRDefault="005E2291" w14:paraId="2C26777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Novembre 2020</w:t>
            </w:r>
          </w:p>
        </w:tc>
      </w:tr>
      <w:tr xmlns:wp14="http://schemas.microsoft.com/office/word/2010/wordml" w:rsidRPr="00C41F86" w:rsidR="00814B4E" w:rsidTr="06E82C11" w14:paraId="3E4C2772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5E2291" w:rsidR="00814B4E" w:rsidP="00043BAD" w:rsidRDefault="00814B4E" w14:paraId="57E018C5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814B4E">
              <w:rPr>
                <w:rFonts w:ascii="Verdana"/>
                <w:w w:val="105"/>
                <w:sz w:val="19"/>
              </w:rPr>
              <w:t>italicom.net</w:t>
            </w:r>
          </w:p>
        </w:tc>
        <w:tc>
          <w:tcPr>
            <w:tcW w:w="3271" w:type="dxa"/>
            <w:tcMar/>
            <w:vAlign w:val="center"/>
          </w:tcPr>
          <w:p w:rsidR="00814B4E" w:rsidP="00043BAD" w:rsidRDefault="00814B4E" w14:paraId="0E5F191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Fortune Italia</w:t>
            </w:r>
          </w:p>
        </w:tc>
        <w:tc>
          <w:tcPr>
            <w:tcW w:w="3249" w:type="dxa"/>
            <w:tcMar/>
            <w:vAlign w:val="center"/>
          </w:tcPr>
          <w:p w:rsidR="00814B4E" w:rsidP="00043BAD" w:rsidRDefault="00814B4E" w14:paraId="1AB3E33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Novembre 2020</w:t>
            </w:r>
          </w:p>
        </w:tc>
      </w:tr>
      <w:tr xmlns:wp14="http://schemas.microsoft.com/office/word/2010/wordml" w:rsidRPr="00C41F86" w:rsidR="003C1696" w:rsidTr="06E82C11" w14:paraId="4241E08B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CE3123" w:rsidR="003C1696" w:rsidP="00043BAD" w:rsidRDefault="003C1696" w14:paraId="0711F885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3C1696">
              <w:rPr>
                <w:rFonts w:ascii="Verdana"/>
                <w:w w:val="105"/>
                <w:sz w:val="19"/>
              </w:rPr>
              <w:t>fondaca.org</w:t>
            </w:r>
          </w:p>
        </w:tc>
        <w:tc>
          <w:tcPr>
            <w:tcW w:w="3271" w:type="dxa"/>
            <w:tcMar/>
            <w:vAlign w:val="center"/>
          </w:tcPr>
          <w:p w:rsidR="003C1696" w:rsidP="00043BAD" w:rsidRDefault="003C1696" w14:paraId="7A7BECD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ins w:author="f.meini" w:date="2021-01-21T14:50:00Z" w:id="1">
              <w:r>
                <w:rPr>
                  <w:rFonts w:ascii="Times New Roman" w:hAnsi="Times New Roman"/>
                  <w:sz w:val="24"/>
                  <w:szCs w:val="24"/>
                </w:rPr>
                <w:t xml:space="preserve">Trasgredire, connettere, </w:t>
              </w:r>
              <w:proofErr w:type="spellStart"/>
              <w:r>
                <w:rPr>
                  <w:rFonts w:ascii="Times New Roman" w:hAnsi="Times New Roman"/>
                  <w:sz w:val="24"/>
                  <w:szCs w:val="24"/>
                </w:rPr>
                <w:t>trasf</w:t>
              </w:r>
              <w:proofErr w:type="spellEnd"/>
              <w:r>
                <w:rPr>
                  <w:rFonts w:ascii="Times New Roman" w:hAnsi="Times New Roman"/>
                  <w:sz w:val="24"/>
                  <w:szCs w:val="24"/>
                </w:rPr>
                <w:t>.</w:t>
              </w:r>
            </w:ins>
          </w:p>
        </w:tc>
        <w:tc>
          <w:tcPr>
            <w:tcW w:w="3249" w:type="dxa"/>
            <w:tcMar/>
            <w:vAlign w:val="center"/>
          </w:tcPr>
          <w:p w:rsidR="003C1696" w:rsidP="00043BAD" w:rsidRDefault="003C1696" w14:paraId="0A6B4E0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novembre 2020</w:t>
            </w:r>
          </w:p>
        </w:tc>
      </w:tr>
      <w:tr xmlns:wp14="http://schemas.microsoft.com/office/word/2010/wordml" w:rsidRPr="00C41F86" w:rsidR="001B6295" w:rsidTr="06E82C11" w14:paraId="4F8015A4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081005" w:rsidR="001B6295" w:rsidP="001B6295" w:rsidRDefault="001B6295" w14:paraId="555A276B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ins w:author="f.meini" w:date="2021-01-21T14:50:00Z" w:id="2">
              <w:r w:rsidRPr="00E541A0">
                <w:rPr>
                  <w:rFonts w:ascii="Verdana"/>
                  <w:w w:val="105"/>
                  <w:sz w:val="19"/>
                </w:rPr>
                <w:t>diregiovani.it</w:t>
              </w:r>
            </w:ins>
          </w:p>
        </w:tc>
        <w:tc>
          <w:tcPr>
            <w:tcW w:w="3271" w:type="dxa"/>
            <w:tcMar/>
            <w:vAlign w:val="center"/>
          </w:tcPr>
          <w:p w:rsidR="001B6295" w:rsidP="001B6295" w:rsidRDefault="001B6295" w14:paraId="1AD1D1F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ins w:author="f.meini" w:date="2021-01-21T14:50:00Z" w:id="3">
              <w:r>
                <w:rPr>
                  <w:rFonts w:ascii="Times New Roman" w:hAnsi="Times New Roman"/>
                  <w:sz w:val="24"/>
                  <w:szCs w:val="24"/>
                </w:rPr>
                <w:t xml:space="preserve">Trasgredire, connettere, </w:t>
              </w:r>
              <w:proofErr w:type="spellStart"/>
              <w:r>
                <w:rPr>
                  <w:rFonts w:ascii="Times New Roman" w:hAnsi="Times New Roman"/>
                  <w:sz w:val="24"/>
                  <w:szCs w:val="24"/>
                </w:rPr>
                <w:t>trasf</w:t>
              </w:r>
              <w:proofErr w:type="spellEnd"/>
              <w:r>
                <w:rPr>
                  <w:rFonts w:ascii="Times New Roman" w:hAnsi="Times New Roman"/>
                  <w:sz w:val="24"/>
                  <w:szCs w:val="24"/>
                </w:rPr>
                <w:t>.</w:t>
              </w:r>
            </w:ins>
          </w:p>
        </w:tc>
        <w:tc>
          <w:tcPr>
            <w:tcW w:w="3249" w:type="dxa"/>
            <w:tcMar/>
            <w:vAlign w:val="center"/>
          </w:tcPr>
          <w:p w:rsidR="001B6295" w:rsidP="001B6295" w:rsidRDefault="001B6295" w14:paraId="5F1544C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ins w:author="f.meini" w:date="2021-01-21T14:50:00Z" w:id="4">
              <w:r>
                <w:rPr>
                  <w:rFonts w:ascii="Times New Roman" w:hAnsi="Times New Roman"/>
                  <w:sz w:val="24"/>
                  <w:szCs w:val="24"/>
                </w:rPr>
                <w:t>5 novembre 2020</w:t>
              </w:r>
            </w:ins>
          </w:p>
        </w:tc>
      </w:tr>
      <w:tr xmlns:wp14="http://schemas.microsoft.com/office/word/2010/wordml" w:rsidRPr="00C41F86" w:rsidR="007607DC" w:rsidTr="06E82C11" w14:paraId="228C7852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E541A0" w:rsidR="007607DC" w:rsidP="001B6295" w:rsidRDefault="007607DC" w14:paraId="13D9F918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7607DC">
              <w:rPr>
                <w:rFonts w:ascii="Verdana"/>
                <w:w w:val="105"/>
                <w:sz w:val="19"/>
              </w:rPr>
              <w:t>forumpa.it</w:t>
            </w:r>
          </w:p>
        </w:tc>
        <w:tc>
          <w:tcPr>
            <w:tcW w:w="3271" w:type="dxa"/>
            <w:tcMar/>
            <w:vAlign w:val="center"/>
          </w:tcPr>
          <w:p w:rsidR="007607DC" w:rsidP="001B6295" w:rsidRDefault="007607DC" w14:paraId="2DFECF0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Forum PA- Azzolina</w:t>
            </w:r>
          </w:p>
        </w:tc>
        <w:tc>
          <w:tcPr>
            <w:tcW w:w="3249" w:type="dxa"/>
            <w:tcMar/>
            <w:vAlign w:val="center"/>
          </w:tcPr>
          <w:p w:rsidR="007607DC" w:rsidP="001B6295" w:rsidRDefault="007607DC" w14:paraId="7A106DB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novembre 2020</w:t>
            </w:r>
          </w:p>
        </w:tc>
      </w:tr>
      <w:tr xmlns:wp14="http://schemas.microsoft.com/office/word/2010/wordml" w:rsidRPr="00C41F86" w:rsidR="00AC739E" w:rsidTr="06E82C11" w14:paraId="215C899B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7607DC" w:rsidR="00AC739E" w:rsidP="001B6295" w:rsidRDefault="00AC739E" w14:paraId="0E0E0464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>
              <w:t>Vita.it</w:t>
            </w:r>
          </w:p>
        </w:tc>
        <w:tc>
          <w:tcPr>
            <w:tcW w:w="3271" w:type="dxa"/>
            <w:tcMar/>
            <w:vAlign w:val="center"/>
          </w:tcPr>
          <w:p w:rsidR="00AC739E" w:rsidP="001B6295" w:rsidRDefault="00AC739E" w14:paraId="2072C0C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Alberto Sordi</w:t>
            </w:r>
          </w:p>
        </w:tc>
        <w:tc>
          <w:tcPr>
            <w:tcW w:w="3249" w:type="dxa"/>
            <w:tcMar/>
            <w:vAlign w:val="center"/>
          </w:tcPr>
          <w:p w:rsidR="00AC739E" w:rsidP="001B6295" w:rsidRDefault="00AC739E" w14:paraId="5B27791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novembre 2020</w:t>
            </w:r>
          </w:p>
        </w:tc>
      </w:tr>
      <w:tr xmlns:wp14="http://schemas.microsoft.com/office/word/2010/wordml" w:rsidRPr="00C41F86" w:rsidR="000902E5" w:rsidTr="06E82C11" w14:paraId="29F418CB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="000902E5" w:rsidP="001B6295" w:rsidRDefault="000902E5" w14:paraId="4FE06709" wp14:textId="77777777">
            <w:pPr>
              <w:tabs>
                <w:tab w:val="center" w:pos="4819"/>
                <w:tab w:val="left" w:pos="8640"/>
              </w:tabs>
            </w:pPr>
            <w:r w:rsidRPr="000902E5">
              <w:t>lumsa.it</w:t>
            </w:r>
          </w:p>
        </w:tc>
        <w:tc>
          <w:tcPr>
            <w:tcW w:w="3271" w:type="dxa"/>
            <w:tcMar/>
            <w:vAlign w:val="center"/>
          </w:tcPr>
          <w:p w:rsidR="000902E5" w:rsidP="001B6295" w:rsidRDefault="000902E5" w14:paraId="5B64812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Fortune Italia</w:t>
            </w:r>
          </w:p>
        </w:tc>
        <w:tc>
          <w:tcPr>
            <w:tcW w:w="3249" w:type="dxa"/>
            <w:tcMar/>
            <w:vAlign w:val="center"/>
          </w:tcPr>
          <w:p w:rsidR="000902E5" w:rsidP="001B6295" w:rsidRDefault="000902E5" w14:paraId="791F781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novembre 2020</w:t>
            </w:r>
          </w:p>
        </w:tc>
      </w:tr>
      <w:tr xmlns:wp14="http://schemas.microsoft.com/office/word/2010/wordml" w:rsidRPr="00C41F86" w:rsidR="00331BB0" w:rsidTr="06E82C11" w14:paraId="7F5B616C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="00331BB0" w:rsidP="001B6295" w:rsidRDefault="00331BB0" w14:paraId="760A65EE" wp14:textId="77777777">
            <w:pPr>
              <w:tabs>
                <w:tab w:val="center" w:pos="4819"/>
                <w:tab w:val="left" w:pos="8640"/>
              </w:tabs>
            </w:pPr>
            <w:r w:rsidRPr="00331BB0">
              <w:t>puntozip.net</w:t>
            </w:r>
          </w:p>
        </w:tc>
        <w:tc>
          <w:tcPr>
            <w:tcW w:w="3271" w:type="dxa"/>
            <w:tcMar/>
            <w:vAlign w:val="center"/>
          </w:tcPr>
          <w:p w:rsidR="00331BB0" w:rsidP="001B6295" w:rsidRDefault="00331BB0" w14:paraId="6413222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E3415C">
              <w:rPr>
                <w:rFonts w:ascii="Times New Roman" w:hAnsi="Times New Roman"/>
                <w:sz w:val="24"/>
                <w:szCs w:val="24"/>
              </w:rPr>
              <w:t xml:space="preserve">Trasgredire, connettere, </w:t>
            </w:r>
            <w:proofErr w:type="spellStart"/>
            <w:r w:rsidRPr="00E3415C">
              <w:rPr>
                <w:rFonts w:ascii="Times New Roman" w:hAnsi="Times New Roman"/>
                <w:sz w:val="24"/>
                <w:szCs w:val="24"/>
              </w:rPr>
              <w:t>trasf</w:t>
            </w:r>
            <w:proofErr w:type="spellEnd"/>
            <w:r w:rsidRPr="00E341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49" w:type="dxa"/>
            <w:tcMar/>
            <w:vAlign w:val="center"/>
          </w:tcPr>
          <w:p w:rsidR="00331BB0" w:rsidP="001B6295" w:rsidRDefault="00331BB0" w14:paraId="0C58C15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novembre 2020</w:t>
            </w:r>
          </w:p>
        </w:tc>
      </w:tr>
      <w:tr xmlns:wp14="http://schemas.microsoft.com/office/word/2010/wordml" w:rsidRPr="00C41F86" w:rsidR="00810B9D" w:rsidTr="06E82C11" w14:paraId="4667284C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="00810B9D" w:rsidP="001B6295" w:rsidRDefault="00810B9D" w14:paraId="0E5CE5F3" wp14:textId="77777777">
            <w:pPr>
              <w:tabs>
                <w:tab w:val="center" w:pos="4819"/>
                <w:tab w:val="left" w:pos="8640"/>
              </w:tabs>
            </w:pPr>
            <w:r w:rsidRPr="00810B9D">
              <w:t>corrierecomunicazioni.it</w:t>
            </w:r>
          </w:p>
        </w:tc>
        <w:tc>
          <w:tcPr>
            <w:tcW w:w="3271" w:type="dxa"/>
            <w:tcMar/>
            <w:vAlign w:val="center"/>
          </w:tcPr>
          <w:p w:rsidR="00810B9D" w:rsidP="001B6295" w:rsidRDefault="00810B9D" w14:paraId="2BD0BD7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Premio Innovazione Digitale</w:t>
            </w:r>
          </w:p>
        </w:tc>
        <w:tc>
          <w:tcPr>
            <w:tcW w:w="3249" w:type="dxa"/>
            <w:tcMar/>
            <w:vAlign w:val="center"/>
          </w:tcPr>
          <w:p w:rsidR="00810B9D" w:rsidP="001B6295" w:rsidRDefault="00810B9D" w14:paraId="3525A0A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novembre 2020</w:t>
            </w:r>
          </w:p>
        </w:tc>
      </w:tr>
      <w:tr xmlns:wp14="http://schemas.microsoft.com/office/word/2010/wordml" w:rsidRPr="00C41F86" w:rsidR="0070441B" w:rsidTr="06E82C11" w14:paraId="5E29C4FF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810B9D" w:rsidR="0070441B" w:rsidP="001B6295" w:rsidRDefault="0070441B" w14:paraId="46A578BC" wp14:textId="77777777">
            <w:pPr>
              <w:tabs>
                <w:tab w:val="center" w:pos="4819"/>
                <w:tab w:val="left" w:pos="8640"/>
              </w:tabs>
            </w:pPr>
            <w:r w:rsidRPr="0070441B">
              <w:t>vita.it</w:t>
            </w:r>
          </w:p>
        </w:tc>
        <w:tc>
          <w:tcPr>
            <w:tcW w:w="3271" w:type="dxa"/>
            <w:tcMar/>
            <w:vAlign w:val="center"/>
          </w:tcPr>
          <w:p w:rsidR="0070441B" w:rsidP="001B6295" w:rsidRDefault="00E3415C" w14:paraId="788C6DB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E3415C">
              <w:rPr>
                <w:rFonts w:ascii="Times New Roman" w:hAnsi="Times New Roman"/>
                <w:sz w:val="24"/>
                <w:szCs w:val="24"/>
              </w:rPr>
              <w:t xml:space="preserve">Trasgredire, connettere, </w:t>
            </w:r>
            <w:proofErr w:type="spellStart"/>
            <w:r w:rsidRPr="00E3415C">
              <w:rPr>
                <w:rFonts w:ascii="Times New Roman" w:hAnsi="Times New Roman"/>
                <w:sz w:val="24"/>
                <w:szCs w:val="24"/>
              </w:rPr>
              <w:t>trasf</w:t>
            </w:r>
            <w:proofErr w:type="spellEnd"/>
            <w:r w:rsidRPr="00E341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49" w:type="dxa"/>
            <w:tcMar/>
            <w:vAlign w:val="center"/>
          </w:tcPr>
          <w:p w:rsidR="0070441B" w:rsidP="001B6295" w:rsidRDefault="0070441B" w14:paraId="61D6754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novembre 2020</w:t>
            </w:r>
          </w:p>
        </w:tc>
      </w:tr>
      <w:tr xmlns:wp14="http://schemas.microsoft.com/office/word/2010/wordml" w:rsidRPr="00C41F86" w:rsidR="00650474" w:rsidTr="06E82C11" w14:paraId="01D7D3EA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70441B" w:rsidR="00650474" w:rsidP="001B6295" w:rsidRDefault="00650474" w14:paraId="5B21B0EC" wp14:textId="77777777">
            <w:pPr>
              <w:tabs>
                <w:tab w:val="center" w:pos="4819"/>
                <w:tab w:val="left" w:pos="8640"/>
              </w:tabs>
            </w:pPr>
            <w:r w:rsidRPr="00650474">
              <w:t>folignooggi.it</w:t>
            </w:r>
          </w:p>
        </w:tc>
        <w:tc>
          <w:tcPr>
            <w:tcW w:w="3271" w:type="dxa"/>
            <w:tcMar/>
            <w:vAlign w:val="center"/>
          </w:tcPr>
          <w:p w:rsidRPr="00E3415C" w:rsidR="00650474" w:rsidP="001B6295" w:rsidRDefault="00650474" w14:paraId="5A2E11B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650474">
              <w:rPr>
                <w:rFonts w:ascii="Times New Roman" w:hAnsi="Times New Roman"/>
                <w:sz w:val="24"/>
                <w:szCs w:val="24"/>
              </w:rPr>
              <w:t>Premio Innovazione Digitale</w:t>
            </w:r>
          </w:p>
        </w:tc>
        <w:tc>
          <w:tcPr>
            <w:tcW w:w="3249" w:type="dxa"/>
            <w:tcMar/>
            <w:vAlign w:val="center"/>
          </w:tcPr>
          <w:p w:rsidR="00650474" w:rsidP="001B6295" w:rsidRDefault="00650474" w14:paraId="2AD48BE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novembre 2020</w:t>
            </w:r>
          </w:p>
        </w:tc>
      </w:tr>
      <w:tr xmlns:wp14="http://schemas.microsoft.com/office/word/2010/wordml" w:rsidRPr="00C41F86" w:rsidR="00DC42B1" w:rsidTr="06E82C11" w14:paraId="717FC5F4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650474" w:rsidR="00DC42B1" w:rsidP="001B6295" w:rsidRDefault="00DC42B1" w14:paraId="6381C645" wp14:textId="77777777">
            <w:pPr>
              <w:tabs>
                <w:tab w:val="center" w:pos="4819"/>
                <w:tab w:val="left" w:pos="8640"/>
              </w:tabs>
            </w:pPr>
            <w:r w:rsidRPr="00DC42B1">
              <w:t>anitec-assinform.it</w:t>
            </w:r>
          </w:p>
        </w:tc>
        <w:tc>
          <w:tcPr>
            <w:tcW w:w="3271" w:type="dxa"/>
            <w:tcMar/>
            <w:vAlign w:val="center"/>
          </w:tcPr>
          <w:p w:rsidRPr="00650474" w:rsidR="00DC42B1" w:rsidP="001B6295" w:rsidRDefault="00DC42B1" w14:paraId="770EA67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DC42B1">
              <w:rPr>
                <w:rFonts w:ascii="Times New Roman" w:hAnsi="Times New Roman"/>
                <w:sz w:val="24"/>
                <w:szCs w:val="24"/>
              </w:rPr>
              <w:t>Premio Innovazione Digitale</w:t>
            </w:r>
          </w:p>
        </w:tc>
        <w:tc>
          <w:tcPr>
            <w:tcW w:w="3249" w:type="dxa"/>
            <w:tcMar/>
            <w:vAlign w:val="center"/>
          </w:tcPr>
          <w:p w:rsidR="00DC42B1" w:rsidP="001B6295" w:rsidRDefault="00DC42B1" w14:paraId="3152DED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novembre 2020</w:t>
            </w:r>
          </w:p>
        </w:tc>
      </w:tr>
      <w:tr xmlns:wp14="http://schemas.microsoft.com/office/word/2010/wordml" w:rsidRPr="00C41F86" w:rsidR="006A6080" w:rsidTr="06E82C11" w14:paraId="358D65A1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DC42B1" w:rsidR="006A6080" w:rsidP="001B6295" w:rsidRDefault="006A6080" w14:paraId="02DF9ACA" wp14:textId="77777777">
            <w:pPr>
              <w:tabs>
                <w:tab w:val="center" w:pos="4819"/>
                <w:tab w:val="left" w:pos="8640"/>
              </w:tabs>
            </w:pPr>
            <w:r w:rsidRPr="006A6080">
              <w:t>villaggiotecnologico.it</w:t>
            </w:r>
          </w:p>
        </w:tc>
        <w:tc>
          <w:tcPr>
            <w:tcW w:w="3271" w:type="dxa"/>
            <w:tcMar/>
            <w:vAlign w:val="center"/>
          </w:tcPr>
          <w:p w:rsidRPr="00DC42B1" w:rsidR="006A6080" w:rsidP="001B6295" w:rsidRDefault="006A6080" w14:paraId="37E8ACF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6A6080">
              <w:rPr>
                <w:rFonts w:ascii="Times New Roman" w:hAnsi="Times New Roman"/>
                <w:sz w:val="24"/>
                <w:szCs w:val="24"/>
              </w:rPr>
              <w:t>Premio Innovazione Digitale</w:t>
            </w:r>
          </w:p>
        </w:tc>
        <w:tc>
          <w:tcPr>
            <w:tcW w:w="3249" w:type="dxa"/>
            <w:tcMar/>
            <w:vAlign w:val="center"/>
          </w:tcPr>
          <w:p w:rsidR="006A6080" w:rsidP="001B6295" w:rsidRDefault="006A6080" w14:paraId="078F54D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novembre 2020</w:t>
            </w:r>
          </w:p>
        </w:tc>
      </w:tr>
      <w:tr xmlns:wp14="http://schemas.microsoft.com/office/word/2010/wordml" w:rsidRPr="00C41F86" w:rsidR="004332A5" w:rsidTr="06E82C11" w14:paraId="2A81E48C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6A6080" w:rsidR="004332A5" w:rsidP="001B6295" w:rsidRDefault="004332A5" w14:paraId="2DBABC5D" wp14:textId="77777777">
            <w:pPr>
              <w:tabs>
                <w:tab w:val="center" w:pos="4819"/>
                <w:tab w:val="left" w:pos="8640"/>
              </w:tabs>
            </w:pPr>
            <w:r w:rsidRPr="004332A5">
              <w:t>0742news.it</w:t>
            </w:r>
          </w:p>
        </w:tc>
        <w:tc>
          <w:tcPr>
            <w:tcW w:w="3271" w:type="dxa"/>
            <w:tcMar/>
            <w:vAlign w:val="center"/>
          </w:tcPr>
          <w:p w:rsidRPr="006A6080" w:rsidR="004332A5" w:rsidP="001B6295" w:rsidRDefault="004332A5" w14:paraId="2641E2E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6A6080">
              <w:rPr>
                <w:rFonts w:ascii="Times New Roman" w:hAnsi="Times New Roman"/>
                <w:sz w:val="24"/>
                <w:szCs w:val="24"/>
              </w:rPr>
              <w:t>Premio Innovazione Digitale</w:t>
            </w:r>
          </w:p>
        </w:tc>
        <w:tc>
          <w:tcPr>
            <w:tcW w:w="3249" w:type="dxa"/>
            <w:tcMar/>
            <w:vAlign w:val="center"/>
          </w:tcPr>
          <w:p w:rsidR="004332A5" w:rsidP="001B6295" w:rsidRDefault="004332A5" w14:paraId="4AB7742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novembre 2020</w:t>
            </w:r>
          </w:p>
        </w:tc>
      </w:tr>
      <w:tr xmlns:wp14="http://schemas.microsoft.com/office/word/2010/wordml" w:rsidRPr="00C41F86" w:rsidR="0024491C" w:rsidTr="06E82C11" w14:paraId="2F0F2DF2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6A6080" w:rsidR="0024491C" w:rsidP="001B6295" w:rsidRDefault="0024491C" w14:paraId="003A5C86" wp14:textId="77777777">
            <w:pPr>
              <w:tabs>
                <w:tab w:val="center" w:pos="4819"/>
                <w:tab w:val="left" w:pos="8640"/>
              </w:tabs>
            </w:pPr>
            <w:r w:rsidRPr="0024491C">
              <w:t>comune.foligno.pg.it</w:t>
            </w:r>
          </w:p>
        </w:tc>
        <w:tc>
          <w:tcPr>
            <w:tcW w:w="3271" w:type="dxa"/>
            <w:tcMar/>
            <w:vAlign w:val="center"/>
          </w:tcPr>
          <w:p w:rsidRPr="006A6080" w:rsidR="0024491C" w:rsidP="001B6295" w:rsidRDefault="0024491C" w14:paraId="74B8F17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6A6080">
              <w:rPr>
                <w:rFonts w:ascii="Times New Roman" w:hAnsi="Times New Roman"/>
                <w:sz w:val="24"/>
                <w:szCs w:val="24"/>
              </w:rPr>
              <w:t>Premio Innovazione Digitale</w:t>
            </w:r>
          </w:p>
        </w:tc>
        <w:tc>
          <w:tcPr>
            <w:tcW w:w="3249" w:type="dxa"/>
            <w:tcMar/>
            <w:vAlign w:val="center"/>
          </w:tcPr>
          <w:p w:rsidR="0024491C" w:rsidP="001B6295" w:rsidRDefault="0024491C" w14:paraId="36949B2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novembre 2020</w:t>
            </w:r>
          </w:p>
        </w:tc>
      </w:tr>
      <w:tr xmlns:wp14="http://schemas.microsoft.com/office/word/2010/wordml" w:rsidRPr="00C41F86" w:rsidR="00AD7F67" w:rsidTr="06E82C11" w14:paraId="53E89775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650474" w:rsidR="00AD7F67" w:rsidP="001B6295" w:rsidRDefault="00950AD1" w14:paraId="298050BC" wp14:textId="77777777">
            <w:pPr>
              <w:tabs>
                <w:tab w:val="center" w:pos="4819"/>
                <w:tab w:val="left" w:pos="8640"/>
              </w:tabs>
            </w:pPr>
            <w:r w:rsidRPr="00950AD1">
              <w:t>bitmat.it</w:t>
            </w:r>
          </w:p>
        </w:tc>
        <w:tc>
          <w:tcPr>
            <w:tcW w:w="3271" w:type="dxa"/>
            <w:tcMar/>
            <w:vAlign w:val="center"/>
          </w:tcPr>
          <w:p w:rsidRPr="00650474" w:rsidR="00AD7F67" w:rsidP="001B6295" w:rsidRDefault="00950AD1" w14:paraId="2AAF903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950AD1">
              <w:rPr>
                <w:rFonts w:ascii="Times New Roman" w:hAnsi="Times New Roman"/>
                <w:sz w:val="24"/>
                <w:szCs w:val="24"/>
              </w:rPr>
              <w:t>Premio Innovazione Digitale</w:t>
            </w:r>
          </w:p>
        </w:tc>
        <w:tc>
          <w:tcPr>
            <w:tcW w:w="3249" w:type="dxa"/>
            <w:tcMar/>
            <w:vAlign w:val="center"/>
          </w:tcPr>
          <w:p w:rsidR="00AD7F67" w:rsidP="001B6295" w:rsidRDefault="00950AD1" w14:paraId="1B6C8B5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novembre 2020</w:t>
            </w:r>
          </w:p>
        </w:tc>
      </w:tr>
      <w:tr xmlns:wp14="http://schemas.microsoft.com/office/word/2010/wordml" w:rsidRPr="00C41F86" w:rsidR="006115F6" w:rsidTr="06E82C11" w14:paraId="66FC1FE4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950AD1" w:rsidR="006115F6" w:rsidP="001B6295" w:rsidRDefault="006115F6" w14:paraId="1ACD1014" wp14:textId="77777777">
            <w:pPr>
              <w:tabs>
                <w:tab w:val="center" w:pos="4819"/>
                <w:tab w:val="left" w:pos="8640"/>
              </w:tabs>
            </w:pPr>
            <w:r w:rsidRPr="006115F6">
              <w:t>industriaitaliana.it</w:t>
            </w:r>
          </w:p>
        </w:tc>
        <w:tc>
          <w:tcPr>
            <w:tcW w:w="3271" w:type="dxa"/>
            <w:tcMar/>
            <w:vAlign w:val="center"/>
          </w:tcPr>
          <w:p w:rsidRPr="00950AD1" w:rsidR="006115F6" w:rsidP="001B6295" w:rsidRDefault="006115F6" w14:paraId="678A16F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950AD1">
              <w:rPr>
                <w:rFonts w:ascii="Times New Roman" w:hAnsi="Times New Roman"/>
                <w:sz w:val="24"/>
                <w:szCs w:val="24"/>
              </w:rPr>
              <w:t>Premio Innovazione Digitale</w:t>
            </w:r>
          </w:p>
        </w:tc>
        <w:tc>
          <w:tcPr>
            <w:tcW w:w="3249" w:type="dxa"/>
            <w:tcMar/>
            <w:vAlign w:val="center"/>
          </w:tcPr>
          <w:p w:rsidR="006115F6" w:rsidP="001B6295" w:rsidRDefault="006115F6" w14:paraId="6605112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novembre 2020</w:t>
            </w:r>
          </w:p>
        </w:tc>
      </w:tr>
      <w:tr xmlns:wp14="http://schemas.microsoft.com/office/word/2010/wordml" w:rsidRPr="00C41F86" w:rsidR="0049738A" w:rsidTr="06E82C11" w14:paraId="05846F7A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6115F6" w:rsidR="0049738A" w:rsidP="001B6295" w:rsidRDefault="0049738A" w14:paraId="34D1F2E4" wp14:textId="77777777">
            <w:pPr>
              <w:tabs>
                <w:tab w:val="center" w:pos="4819"/>
                <w:tab w:val="left" w:pos="8640"/>
              </w:tabs>
            </w:pPr>
            <w:r w:rsidRPr="0049738A">
              <w:t>flcgil.it</w:t>
            </w:r>
          </w:p>
        </w:tc>
        <w:tc>
          <w:tcPr>
            <w:tcW w:w="3271" w:type="dxa"/>
            <w:tcMar/>
            <w:vAlign w:val="center"/>
          </w:tcPr>
          <w:p w:rsidRPr="00950AD1" w:rsidR="0049738A" w:rsidP="001B6295" w:rsidRDefault="0049738A" w14:paraId="05C7A12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49738A">
              <w:rPr>
                <w:rFonts w:ascii="Times New Roman" w:hAnsi="Times New Roman"/>
                <w:sz w:val="24"/>
                <w:szCs w:val="24"/>
              </w:rPr>
              <w:t xml:space="preserve">Trasgredire, connettere, </w:t>
            </w:r>
            <w:proofErr w:type="spellStart"/>
            <w:r w:rsidRPr="0049738A">
              <w:rPr>
                <w:rFonts w:ascii="Times New Roman" w:hAnsi="Times New Roman"/>
                <w:sz w:val="24"/>
                <w:szCs w:val="24"/>
              </w:rPr>
              <w:t>trasf</w:t>
            </w:r>
            <w:proofErr w:type="spellEnd"/>
          </w:p>
        </w:tc>
        <w:tc>
          <w:tcPr>
            <w:tcW w:w="3249" w:type="dxa"/>
            <w:tcMar/>
            <w:vAlign w:val="center"/>
          </w:tcPr>
          <w:p w:rsidR="0049738A" w:rsidP="001B6295" w:rsidRDefault="0049738A" w14:paraId="75E566E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novembre 2020</w:t>
            </w:r>
          </w:p>
        </w:tc>
      </w:tr>
      <w:tr xmlns:wp14="http://schemas.microsoft.com/office/word/2010/wordml" w:rsidRPr="00C41F86" w:rsidR="00423385" w:rsidTr="06E82C11" w14:paraId="4101C374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6115F6" w:rsidR="00423385" w:rsidP="001B6295" w:rsidRDefault="00423385" w14:paraId="1C4D2A8A" wp14:textId="77777777">
            <w:pPr>
              <w:tabs>
                <w:tab w:val="center" w:pos="4819"/>
                <w:tab w:val="left" w:pos="8640"/>
              </w:tabs>
            </w:pPr>
            <w:r w:rsidRPr="00423385">
              <w:t>artribune.com</w:t>
            </w:r>
          </w:p>
        </w:tc>
        <w:tc>
          <w:tcPr>
            <w:tcW w:w="3271" w:type="dxa"/>
            <w:tcMar/>
            <w:vAlign w:val="center"/>
          </w:tcPr>
          <w:p w:rsidRPr="00950AD1" w:rsidR="00423385" w:rsidP="001B6295" w:rsidRDefault="00423385" w14:paraId="60F8E6D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Collezione di classe</w:t>
            </w:r>
          </w:p>
        </w:tc>
        <w:tc>
          <w:tcPr>
            <w:tcW w:w="3249" w:type="dxa"/>
            <w:tcMar/>
            <w:vAlign w:val="center"/>
          </w:tcPr>
          <w:p w:rsidR="00423385" w:rsidP="001B6295" w:rsidRDefault="00423385" w14:paraId="1EAE4EE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novembre 2020</w:t>
            </w:r>
          </w:p>
        </w:tc>
      </w:tr>
      <w:tr xmlns:wp14="http://schemas.microsoft.com/office/word/2010/wordml" w:rsidRPr="00C41F86" w:rsidR="0011060A" w:rsidTr="06E82C11" w14:paraId="0BD4FE2F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423385" w:rsidR="0011060A" w:rsidP="001B6295" w:rsidRDefault="0011060A" w14:paraId="454E2C88" wp14:textId="77777777">
            <w:pPr>
              <w:tabs>
                <w:tab w:val="center" w:pos="4819"/>
                <w:tab w:val="left" w:pos="8640"/>
              </w:tabs>
            </w:pPr>
            <w:r w:rsidRPr="0011060A">
              <w:t>ascuoladomani.it</w:t>
            </w:r>
          </w:p>
        </w:tc>
        <w:tc>
          <w:tcPr>
            <w:tcW w:w="3271" w:type="dxa"/>
            <w:tcMar/>
            <w:vAlign w:val="center"/>
          </w:tcPr>
          <w:p w:rsidR="0011060A" w:rsidP="001B6295" w:rsidRDefault="0011060A" w14:paraId="3EFBD30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49738A">
              <w:rPr>
                <w:rFonts w:ascii="Times New Roman" w:hAnsi="Times New Roman"/>
                <w:sz w:val="24"/>
                <w:szCs w:val="24"/>
              </w:rPr>
              <w:t xml:space="preserve">Trasgredire, connettere, </w:t>
            </w:r>
            <w:proofErr w:type="spellStart"/>
            <w:r w:rsidRPr="0049738A">
              <w:rPr>
                <w:rFonts w:ascii="Times New Roman" w:hAnsi="Times New Roman"/>
                <w:sz w:val="24"/>
                <w:szCs w:val="24"/>
              </w:rPr>
              <w:t>trasf</w:t>
            </w:r>
            <w:proofErr w:type="spellEnd"/>
          </w:p>
        </w:tc>
        <w:tc>
          <w:tcPr>
            <w:tcW w:w="3249" w:type="dxa"/>
            <w:tcMar/>
            <w:vAlign w:val="center"/>
          </w:tcPr>
          <w:p w:rsidR="0011060A" w:rsidP="001B6295" w:rsidRDefault="0011060A" w14:paraId="78E06A7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novembre 2020</w:t>
            </w:r>
          </w:p>
        </w:tc>
      </w:tr>
      <w:tr xmlns:wp14="http://schemas.microsoft.com/office/word/2010/wordml" w:rsidRPr="00C41F86" w:rsidR="00C17701" w:rsidTr="06E82C11" w14:paraId="241A1907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423385" w:rsidR="00C17701" w:rsidP="001B6295" w:rsidRDefault="00C17701" w14:paraId="6865DFF0" wp14:textId="77777777">
            <w:pPr>
              <w:tabs>
                <w:tab w:val="center" w:pos="4819"/>
                <w:tab w:val="left" w:pos="8640"/>
              </w:tabs>
            </w:pPr>
            <w:r w:rsidRPr="00C17701">
              <w:t>rgunotizie.it</w:t>
            </w:r>
          </w:p>
        </w:tc>
        <w:tc>
          <w:tcPr>
            <w:tcW w:w="3271" w:type="dxa"/>
            <w:tcMar/>
            <w:vAlign w:val="center"/>
          </w:tcPr>
          <w:p w:rsidR="00C17701" w:rsidP="001B6295" w:rsidRDefault="00C17701" w14:paraId="623D62D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950AD1">
              <w:rPr>
                <w:rFonts w:ascii="Times New Roman" w:hAnsi="Times New Roman"/>
                <w:sz w:val="24"/>
                <w:szCs w:val="24"/>
              </w:rPr>
              <w:t>Premio Innovazione Digitale</w:t>
            </w:r>
          </w:p>
        </w:tc>
        <w:tc>
          <w:tcPr>
            <w:tcW w:w="3249" w:type="dxa"/>
            <w:tcMar/>
            <w:vAlign w:val="center"/>
          </w:tcPr>
          <w:p w:rsidR="00C17701" w:rsidP="001B6295" w:rsidRDefault="00C17701" w14:paraId="6532078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novembre 2020</w:t>
            </w:r>
          </w:p>
        </w:tc>
      </w:tr>
      <w:tr xmlns:wp14="http://schemas.microsoft.com/office/word/2010/wordml" w:rsidRPr="00C41F86" w:rsidR="00315D37" w:rsidTr="06E82C11" w14:paraId="0A0BC5B9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C17701" w:rsidR="00315D37" w:rsidP="001B6295" w:rsidRDefault="00315D37" w14:paraId="73309A33" wp14:textId="77777777">
            <w:pPr>
              <w:tabs>
                <w:tab w:val="center" w:pos="4819"/>
                <w:tab w:val="left" w:pos="8640"/>
              </w:tabs>
            </w:pPr>
            <w:proofErr w:type="spellStart"/>
            <w:r w:rsidRPr="00315D37">
              <w:t>touchpoint.news</w:t>
            </w:r>
            <w:proofErr w:type="spellEnd"/>
          </w:p>
        </w:tc>
        <w:tc>
          <w:tcPr>
            <w:tcW w:w="3271" w:type="dxa"/>
            <w:tcMar/>
            <w:vAlign w:val="center"/>
          </w:tcPr>
          <w:p w:rsidRPr="00950AD1" w:rsidR="00315D37" w:rsidP="001B6295" w:rsidRDefault="00315D37" w14:paraId="69026CD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Grand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Prix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ADCI Awards</w:t>
            </w:r>
          </w:p>
        </w:tc>
        <w:tc>
          <w:tcPr>
            <w:tcW w:w="3249" w:type="dxa"/>
            <w:tcMar/>
            <w:vAlign w:val="center"/>
          </w:tcPr>
          <w:p w:rsidR="00315D37" w:rsidP="001B6295" w:rsidRDefault="00315D37" w14:paraId="2614FDF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novembre 2020</w:t>
            </w:r>
          </w:p>
        </w:tc>
      </w:tr>
      <w:tr xmlns:wp14="http://schemas.microsoft.com/office/word/2010/wordml" w:rsidRPr="00C41F86" w:rsidR="006F02B7" w:rsidTr="06E82C11" w14:paraId="64140A4E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315D37" w:rsidR="006F02B7" w:rsidP="001B6295" w:rsidRDefault="006F02B7" w14:paraId="4CB21755" wp14:textId="77777777">
            <w:pPr>
              <w:tabs>
                <w:tab w:val="center" w:pos="4819"/>
                <w:tab w:val="left" w:pos="8640"/>
              </w:tabs>
            </w:pPr>
            <w:r w:rsidRPr="006F02B7">
              <w:t>italy24news.com</w:t>
            </w:r>
          </w:p>
        </w:tc>
        <w:tc>
          <w:tcPr>
            <w:tcW w:w="3271" w:type="dxa"/>
            <w:tcMar/>
            <w:vAlign w:val="center"/>
          </w:tcPr>
          <w:p w:rsidR="006F02B7" w:rsidP="001B6295" w:rsidRDefault="006F02B7" w14:paraId="6CCA0E8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Grand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Prix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ADCI Awards</w:t>
            </w:r>
          </w:p>
        </w:tc>
        <w:tc>
          <w:tcPr>
            <w:tcW w:w="3249" w:type="dxa"/>
            <w:tcMar/>
            <w:vAlign w:val="center"/>
          </w:tcPr>
          <w:p w:rsidR="006F02B7" w:rsidP="001B6295" w:rsidRDefault="006F02B7" w14:paraId="6D97A0A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novembre 2020</w:t>
            </w:r>
          </w:p>
        </w:tc>
      </w:tr>
      <w:tr xmlns:wp14="http://schemas.microsoft.com/office/word/2010/wordml" w:rsidRPr="00C41F86" w:rsidR="00CE3A9F" w:rsidTr="06E82C11" w14:paraId="001009A3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315D37" w:rsidR="00CE3A9F" w:rsidP="001B6295" w:rsidRDefault="00CE3A9F" w14:paraId="296FD786" wp14:textId="77777777">
            <w:pPr>
              <w:tabs>
                <w:tab w:val="center" w:pos="4819"/>
                <w:tab w:val="left" w:pos="8640"/>
              </w:tabs>
            </w:pPr>
            <w:r w:rsidRPr="00CE3A9F">
              <w:t>castelvetranoselinunte.it</w:t>
            </w:r>
          </w:p>
        </w:tc>
        <w:tc>
          <w:tcPr>
            <w:tcW w:w="3271" w:type="dxa"/>
            <w:tcMar/>
            <w:vAlign w:val="center"/>
          </w:tcPr>
          <w:p w:rsidR="00CE3A9F" w:rsidP="001B6295" w:rsidRDefault="00CE3A9F" w14:paraId="62DDC59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CE3A9F">
              <w:rPr>
                <w:rFonts w:ascii="Times New Roman" w:hAnsi="Times New Roman"/>
                <w:sz w:val="24"/>
                <w:szCs w:val="24"/>
              </w:rPr>
              <w:t>Premio Innovazione Digitale</w:t>
            </w:r>
          </w:p>
        </w:tc>
        <w:tc>
          <w:tcPr>
            <w:tcW w:w="3249" w:type="dxa"/>
            <w:tcMar/>
            <w:vAlign w:val="center"/>
          </w:tcPr>
          <w:p w:rsidR="00CE3A9F" w:rsidP="001B6295" w:rsidRDefault="00CE3A9F" w14:paraId="5CF5142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novembre 2020</w:t>
            </w:r>
          </w:p>
        </w:tc>
      </w:tr>
      <w:tr xmlns:wp14="http://schemas.microsoft.com/office/word/2010/wordml" w:rsidRPr="00C41F86" w:rsidR="007A6C7F" w:rsidTr="06E82C11" w14:paraId="4904D361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CE3A9F" w:rsidR="007A6C7F" w:rsidP="001B6295" w:rsidRDefault="007A6C7F" w14:paraId="0D028F3D" wp14:textId="77777777">
            <w:pPr>
              <w:tabs>
                <w:tab w:val="center" w:pos="4819"/>
                <w:tab w:val="left" w:pos="8640"/>
              </w:tabs>
            </w:pPr>
            <w:r w:rsidRPr="007A6C7F">
              <w:t>spotandweb.it</w:t>
            </w:r>
          </w:p>
        </w:tc>
        <w:tc>
          <w:tcPr>
            <w:tcW w:w="3271" w:type="dxa"/>
            <w:tcMar/>
            <w:vAlign w:val="center"/>
          </w:tcPr>
          <w:p w:rsidRPr="00CE3A9F" w:rsidR="007A6C7F" w:rsidP="001B6295" w:rsidRDefault="007A6C7F" w14:paraId="5D89B6F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C7F">
              <w:rPr>
                <w:rFonts w:ascii="Times New Roman" w:hAnsi="Times New Roman"/>
                <w:sz w:val="24"/>
                <w:szCs w:val="24"/>
              </w:rPr>
              <w:t>Grand</w:t>
            </w:r>
            <w:proofErr w:type="spellEnd"/>
            <w:r w:rsidRPr="007A6C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C7F">
              <w:rPr>
                <w:rFonts w:ascii="Times New Roman" w:hAnsi="Times New Roman"/>
                <w:sz w:val="24"/>
                <w:szCs w:val="24"/>
              </w:rPr>
              <w:t>Prix</w:t>
            </w:r>
            <w:proofErr w:type="spellEnd"/>
            <w:r w:rsidRPr="007A6C7F">
              <w:rPr>
                <w:rFonts w:ascii="Times New Roman" w:hAnsi="Times New Roman"/>
                <w:sz w:val="24"/>
                <w:szCs w:val="24"/>
              </w:rPr>
              <w:t xml:space="preserve"> ADCI Awards</w:t>
            </w:r>
          </w:p>
        </w:tc>
        <w:tc>
          <w:tcPr>
            <w:tcW w:w="3249" w:type="dxa"/>
            <w:tcMar/>
            <w:vAlign w:val="center"/>
          </w:tcPr>
          <w:p w:rsidR="007A6C7F" w:rsidP="001B6295" w:rsidRDefault="007A6C7F" w14:paraId="2C5FA2E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novembre 2020</w:t>
            </w:r>
          </w:p>
        </w:tc>
      </w:tr>
      <w:tr xmlns:wp14="http://schemas.microsoft.com/office/word/2010/wordml" w:rsidRPr="00C41F86" w:rsidR="00F42522" w:rsidTr="06E82C11" w14:paraId="4BB328AA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CE3A9F" w:rsidR="00F42522" w:rsidP="001B6295" w:rsidRDefault="00F42522" w14:paraId="3A56957D" wp14:textId="77777777">
            <w:pPr>
              <w:tabs>
                <w:tab w:val="center" w:pos="4819"/>
                <w:tab w:val="left" w:pos="8640"/>
              </w:tabs>
            </w:pPr>
            <w:r w:rsidRPr="00F42522">
              <w:t>engage.it</w:t>
            </w:r>
          </w:p>
        </w:tc>
        <w:tc>
          <w:tcPr>
            <w:tcW w:w="3271" w:type="dxa"/>
            <w:tcMar/>
            <w:vAlign w:val="center"/>
          </w:tcPr>
          <w:p w:rsidRPr="00CE3A9F" w:rsidR="00F42522" w:rsidP="001B6295" w:rsidRDefault="00F42522" w14:paraId="13933B6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2522">
              <w:rPr>
                <w:rFonts w:ascii="Times New Roman" w:hAnsi="Times New Roman"/>
                <w:sz w:val="24"/>
                <w:szCs w:val="24"/>
              </w:rPr>
              <w:t>Grand</w:t>
            </w:r>
            <w:proofErr w:type="spellEnd"/>
            <w:r w:rsidRPr="00F425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2522">
              <w:rPr>
                <w:rFonts w:ascii="Times New Roman" w:hAnsi="Times New Roman"/>
                <w:sz w:val="24"/>
                <w:szCs w:val="24"/>
              </w:rPr>
              <w:t>Prix</w:t>
            </w:r>
            <w:proofErr w:type="spellEnd"/>
            <w:r w:rsidRPr="00F42522">
              <w:rPr>
                <w:rFonts w:ascii="Times New Roman" w:hAnsi="Times New Roman"/>
                <w:sz w:val="24"/>
                <w:szCs w:val="24"/>
              </w:rPr>
              <w:t xml:space="preserve"> ADCI Awards</w:t>
            </w:r>
          </w:p>
        </w:tc>
        <w:tc>
          <w:tcPr>
            <w:tcW w:w="3249" w:type="dxa"/>
            <w:tcMar/>
            <w:vAlign w:val="center"/>
          </w:tcPr>
          <w:p w:rsidR="00F42522" w:rsidP="001B6295" w:rsidRDefault="00F42522" w14:paraId="19A879F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novembre 2020</w:t>
            </w:r>
          </w:p>
        </w:tc>
      </w:tr>
      <w:tr xmlns:wp14="http://schemas.microsoft.com/office/word/2010/wordml" w:rsidRPr="00C41F86" w:rsidR="007565DF" w:rsidTr="06E82C11" w14:paraId="455CF53D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315D37" w:rsidR="007565DF" w:rsidP="001B6295" w:rsidRDefault="007565DF" w14:paraId="78F80715" wp14:textId="77777777">
            <w:pPr>
              <w:tabs>
                <w:tab w:val="center" w:pos="4819"/>
                <w:tab w:val="left" w:pos="8640"/>
              </w:tabs>
            </w:pPr>
            <w:r w:rsidRPr="007565DF">
              <w:t>primapaginanews.it</w:t>
            </w:r>
          </w:p>
        </w:tc>
        <w:tc>
          <w:tcPr>
            <w:tcW w:w="3271" w:type="dxa"/>
            <w:tcMar/>
            <w:vAlign w:val="center"/>
          </w:tcPr>
          <w:p w:rsidR="007565DF" w:rsidP="001B6295" w:rsidRDefault="00EE75EC" w14:paraId="2BA8EB1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950AD1">
              <w:rPr>
                <w:rFonts w:ascii="Times New Roman" w:hAnsi="Times New Roman"/>
                <w:sz w:val="24"/>
                <w:szCs w:val="24"/>
              </w:rPr>
              <w:t>Premio Innovazione Digitale</w:t>
            </w:r>
          </w:p>
        </w:tc>
        <w:tc>
          <w:tcPr>
            <w:tcW w:w="3249" w:type="dxa"/>
            <w:tcMar/>
            <w:vAlign w:val="center"/>
          </w:tcPr>
          <w:p w:rsidR="007565DF" w:rsidP="001B6295" w:rsidRDefault="007565DF" w14:paraId="2DF79D1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novembre 2020</w:t>
            </w:r>
          </w:p>
        </w:tc>
      </w:tr>
      <w:tr w:rsidR="5FBA335C" w:rsidTr="06E82C11" w14:paraId="64CA5FC7">
        <w:trPr>
          <w:trHeight w:val="552"/>
        </w:trPr>
        <w:tc>
          <w:tcPr>
            <w:tcW w:w="3227" w:type="dxa"/>
            <w:tcMar/>
            <w:vAlign w:val="center"/>
          </w:tcPr>
          <w:p w:rsidR="06EDFE01" w:rsidP="5FBA335C" w:rsidRDefault="06EDFE01" w14:paraId="17F9899E" w14:textId="6252300F">
            <w:pPr>
              <w:pStyle w:val="Normale"/>
            </w:pPr>
            <w:r w:rsidR="06EDFE01">
              <w:rPr/>
              <w:t>Adnkronos.com</w:t>
            </w:r>
          </w:p>
        </w:tc>
        <w:tc>
          <w:tcPr>
            <w:tcW w:w="3271" w:type="dxa"/>
            <w:tcMar/>
            <w:vAlign w:val="center"/>
          </w:tcPr>
          <w:p w:rsidR="5FBA335C" w:rsidP="5FBA335C" w:rsidRDefault="5FBA335C" w14:paraId="2EF6D560" w14:textId="20126C1B">
            <w:pPr>
              <w:pStyle w:val="Normal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6EDFE01" w:rsidP="5FBA335C" w:rsidRDefault="06EDFE01" w14:paraId="4E11A9ED" w14:textId="6863A38A">
            <w:pPr>
              <w:pStyle w:val="Normale"/>
              <w:rPr>
                <w:rFonts w:ascii="Times New Roman" w:hAnsi="Times New Roman"/>
                <w:sz w:val="24"/>
                <w:szCs w:val="24"/>
              </w:rPr>
            </w:pPr>
            <w:r w:rsidRPr="5FBA335C" w:rsidR="06EDFE01">
              <w:rPr>
                <w:rFonts w:ascii="Times New Roman" w:hAnsi="Times New Roman"/>
                <w:sz w:val="24"/>
                <w:szCs w:val="24"/>
              </w:rPr>
              <w:t>18 novembre 2020</w:t>
            </w:r>
          </w:p>
        </w:tc>
      </w:tr>
      <w:tr w:rsidR="0A12BDC6" w:rsidTr="06E82C11" w14:paraId="19755830">
        <w:trPr>
          <w:trHeight w:val="552"/>
        </w:trPr>
        <w:tc>
          <w:tcPr>
            <w:tcW w:w="3227" w:type="dxa"/>
            <w:tcMar/>
            <w:vAlign w:val="center"/>
          </w:tcPr>
          <w:p w:rsidR="0A12BDC6" w:rsidP="0A12BDC6" w:rsidRDefault="0A12BDC6" w14:paraId="4362BAEB" w14:textId="6252300F">
            <w:pPr>
              <w:pStyle w:val="Normale"/>
            </w:pPr>
            <w:r w:rsidR="0A12BDC6">
              <w:rPr/>
              <w:t>Adnkronos.com</w:t>
            </w:r>
          </w:p>
        </w:tc>
        <w:tc>
          <w:tcPr>
            <w:tcW w:w="3271" w:type="dxa"/>
            <w:tcMar/>
            <w:vAlign w:val="center"/>
          </w:tcPr>
          <w:p w:rsidR="3E7360C7" w:rsidP="0A12BDC6" w:rsidRDefault="3E7360C7" w14:paraId="26CC9EDB" w14:textId="3F79A700">
            <w:pPr>
              <w:pStyle w:val="Normale"/>
              <w:rPr>
                <w:rFonts w:ascii="Times New Roman" w:hAnsi="Times New Roman"/>
                <w:sz w:val="24"/>
                <w:szCs w:val="24"/>
              </w:rPr>
            </w:pPr>
            <w:r w:rsidRPr="0A12BDC6" w:rsidR="3E7360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49" w:type="dxa"/>
            <w:tcMar/>
            <w:vAlign w:val="center"/>
          </w:tcPr>
          <w:p w:rsidR="0A12BDC6" w:rsidP="0A12BDC6" w:rsidRDefault="0A12BDC6" w14:paraId="50E44BCE" w14:textId="6863A38A">
            <w:pPr>
              <w:pStyle w:val="Normale"/>
              <w:rPr>
                <w:rFonts w:ascii="Times New Roman" w:hAnsi="Times New Roman"/>
                <w:sz w:val="24"/>
                <w:szCs w:val="24"/>
              </w:rPr>
            </w:pPr>
            <w:r w:rsidRPr="0A12BDC6" w:rsidR="0A12BDC6">
              <w:rPr>
                <w:rFonts w:ascii="Times New Roman" w:hAnsi="Times New Roman"/>
                <w:sz w:val="24"/>
                <w:szCs w:val="24"/>
              </w:rPr>
              <w:t>18 novembre 2020</w:t>
            </w:r>
          </w:p>
        </w:tc>
      </w:tr>
      <w:tr xmlns:wp14="http://schemas.microsoft.com/office/word/2010/wordml" w:rsidRPr="00C41F86" w:rsidR="008568D2" w:rsidTr="06E82C11" w14:paraId="6B9695CC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7565DF" w:rsidR="008568D2" w:rsidP="001B6295" w:rsidRDefault="008568D2" w14:paraId="60730CF6" wp14:textId="77777777">
            <w:pPr>
              <w:tabs>
                <w:tab w:val="center" w:pos="4819"/>
                <w:tab w:val="left" w:pos="8640"/>
              </w:tabs>
            </w:pPr>
            <w:r w:rsidRPr="008568D2">
              <w:t>fondazionealbertosordi.it</w:t>
            </w:r>
          </w:p>
        </w:tc>
        <w:tc>
          <w:tcPr>
            <w:tcW w:w="3271" w:type="dxa"/>
            <w:tcMar/>
            <w:vAlign w:val="center"/>
          </w:tcPr>
          <w:p w:rsidRPr="00950AD1" w:rsidR="008568D2" w:rsidP="001B6295" w:rsidRDefault="008568D2" w14:paraId="31B6CFE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8568D2">
              <w:rPr>
                <w:rFonts w:ascii="Times New Roman" w:hAnsi="Times New Roman"/>
                <w:sz w:val="24"/>
                <w:szCs w:val="24"/>
              </w:rPr>
              <w:t>Alberto Sordi</w:t>
            </w:r>
          </w:p>
        </w:tc>
        <w:tc>
          <w:tcPr>
            <w:tcW w:w="3249" w:type="dxa"/>
            <w:tcMar/>
            <w:vAlign w:val="center"/>
          </w:tcPr>
          <w:p w:rsidR="008568D2" w:rsidP="001B6295" w:rsidRDefault="008568D2" w14:paraId="1BEC9BA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8568D2">
              <w:rPr>
                <w:rFonts w:ascii="Times New Roman" w:hAnsi="Times New Roman"/>
                <w:sz w:val="24"/>
                <w:szCs w:val="24"/>
              </w:rPr>
              <w:t>18 novembre 2020</w:t>
            </w:r>
          </w:p>
        </w:tc>
      </w:tr>
      <w:tr xmlns:wp14="http://schemas.microsoft.com/office/word/2010/wordml" w:rsidRPr="00C41F86" w:rsidR="009B2B34" w:rsidTr="06E82C11" w14:paraId="419C58B5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8568D2" w:rsidR="009B2B34" w:rsidP="001B6295" w:rsidRDefault="009B2B34" w14:paraId="09354CC3" wp14:textId="77777777">
            <w:pPr>
              <w:tabs>
                <w:tab w:val="center" w:pos="4819"/>
                <w:tab w:val="left" w:pos="8640"/>
              </w:tabs>
            </w:pPr>
            <w:r w:rsidRPr="009B2B34">
              <w:t>m.adnkronos.com</w:t>
            </w:r>
          </w:p>
        </w:tc>
        <w:tc>
          <w:tcPr>
            <w:tcW w:w="3271" w:type="dxa"/>
            <w:tcMar/>
            <w:vAlign w:val="center"/>
          </w:tcPr>
          <w:p w:rsidRPr="008568D2" w:rsidR="009B2B34" w:rsidP="001B6295" w:rsidRDefault="009B2B34" w14:paraId="7CC3FC8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950AD1">
              <w:rPr>
                <w:rFonts w:ascii="Times New Roman" w:hAnsi="Times New Roman"/>
                <w:sz w:val="24"/>
                <w:szCs w:val="24"/>
              </w:rPr>
              <w:t>Premio Innovazione Digitale</w:t>
            </w:r>
          </w:p>
        </w:tc>
        <w:tc>
          <w:tcPr>
            <w:tcW w:w="3249" w:type="dxa"/>
            <w:tcMar/>
            <w:vAlign w:val="center"/>
          </w:tcPr>
          <w:p w:rsidRPr="008568D2" w:rsidR="009B2B34" w:rsidP="001B6295" w:rsidRDefault="009B2B34" w14:paraId="1DB227D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novembre 2020</w:t>
            </w:r>
          </w:p>
        </w:tc>
      </w:tr>
      <w:tr xmlns:wp14="http://schemas.microsoft.com/office/word/2010/wordml" w:rsidRPr="00C41F86" w:rsidR="007F0E5A" w:rsidTr="06E82C11" w14:paraId="20171F70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315D37" w:rsidR="007F0E5A" w:rsidP="007F0E5A" w:rsidRDefault="007F0E5A" w14:paraId="30E51B6E" wp14:textId="77777777">
            <w:pPr>
              <w:tabs>
                <w:tab w:val="center" w:pos="4819"/>
                <w:tab w:val="left" w:pos="8640"/>
              </w:tabs>
            </w:pPr>
            <w:r w:rsidRPr="00B85FA3">
              <w:t>leggo.it</w:t>
            </w:r>
          </w:p>
        </w:tc>
        <w:tc>
          <w:tcPr>
            <w:tcW w:w="3271" w:type="dxa"/>
            <w:tcMar/>
            <w:vAlign w:val="center"/>
          </w:tcPr>
          <w:p w:rsidR="007F0E5A" w:rsidP="007F0E5A" w:rsidRDefault="007F0E5A" w14:paraId="0295716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Fortune Italia</w:t>
            </w:r>
          </w:p>
        </w:tc>
        <w:tc>
          <w:tcPr>
            <w:tcW w:w="3249" w:type="dxa"/>
            <w:tcMar/>
            <w:vAlign w:val="center"/>
          </w:tcPr>
          <w:p w:rsidR="007F0E5A" w:rsidP="007F0E5A" w:rsidRDefault="007F0E5A" w14:paraId="1008895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novembre 2020</w:t>
            </w:r>
          </w:p>
        </w:tc>
      </w:tr>
      <w:tr xmlns:wp14="http://schemas.microsoft.com/office/word/2010/wordml" w:rsidRPr="00C41F86" w:rsidR="007F0E5A" w:rsidTr="06E82C11" w14:paraId="4D96F961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7565DF" w:rsidR="007F0E5A" w:rsidP="007F0E5A" w:rsidRDefault="007F0E5A" w14:paraId="063300CA" wp14:textId="77777777">
            <w:pPr>
              <w:tabs>
                <w:tab w:val="center" w:pos="4819"/>
                <w:tab w:val="left" w:pos="8640"/>
              </w:tabs>
            </w:pPr>
            <w:r>
              <w:t>fortuneita.com</w:t>
            </w:r>
          </w:p>
        </w:tc>
        <w:tc>
          <w:tcPr>
            <w:tcW w:w="3271" w:type="dxa"/>
            <w:tcMar/>
            <w:vAlign w:val="center"/>
          </w:tcPr>
          <w:p w:rsidRPr="00950AD1" w:rsidR="007F0E5A" w:rsidP="007F0E5A" w:rsidRDefault="007F0E5A" w14:paraId="110FF9C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Fortune Italia</w:t>
            </w:r>
          </w:p>
        </w:tc>
        <w:tc>
          <w:tcPr>
            <w:tcW w:w="3249" w:type="dxa"/>
            <w:tcMar/>
            <w:vAlign w:val="center"/>
          </w:tcPr>
          <w:p w:rsidR="007F0E5A" w:rsidP="007F0E5A" w:rsidRDefault="007F0E5A" w14:paraId="6175062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novembre 2020</w:t>
            </w:r>
          </w:p>
        </w:tc>
      </w:tr>
      <w:tr xmlns:wp14="http://schemas.microsoft.com/office/word/2010/wordml" w:rsidRPr="00C41F86" w:rsidR="005F4F7C" w:rsidTr="06E82C11" w14:paraId="5380604B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="005F4F7C" w:rsidP="007F0E5A" w:rsidRDefault="005F4F7C" w14:paraId="2CEE2FD7" wp14:textId="77777777">
            <w:pPr>
              <w:tabs>
                <w:tab w:val="center" w:pos="4819"/>
                <w:tab w:val="left" w:pos="8640"/>
              </w:tabs>
            </w:pPr>
            <w:r w:rsidRPr="005F4F7C">
              <w:t>grey-panthers.it</w:t>
            </w:r>
          </w:p>
        </w:tc>
        <w:tc>
          <w:tcPr>
            <w:tcW w:w="3271" w:type="dxa"/>
            <w:tcMar/>
            <w:vAlign w:val="center"/>
          </w:tcPr>
          <w:p w:rsidR="005F4F7C" w:rsidP="007F0E5A" w:rsidRDefault="005F4F7C" w14:paraId="20CFFB7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Cody Trip</w:t>
            </w:r>
          </w:p>
        </w:tc>
        <w:tc>
          <w:tcPr>
            <w:tcW w:w="3249" w:type="dxa"/>
            <w:tcMar/>
            <w:vAlign w:val="center"/>
          </w:tcPr>
          <w:p w:rsidR="005F4F7C" w:rsidP="007F0E5A" w:rsidRDefault="005F4F7C" w14:paraId="6B91C4E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novembre 2020</w:t>
            </w:r>
          </w:p>
        </w:tc>
      </w:tr>
      <w:tr xmlns:wp14="http://schemas.microsoft.com/office/word/2010/wordml" w:rsidRPr="00C41F86" w:rsidR="005F3064" w:rsidTr="06E82C11" w14:paraId="5B50FE91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5F4F7C" w:rsidR="005F3064" w:rsidP="007F0E5A" w:rsidRDefault="005F3064" w14:paraId="5F83718D" wp14:textId="77777777">
            <w:pPr>
              <w:tabs>
                <w:tab w:val="center" w:pos="4819"/>
                <w:tab w:val="left" w:pos="8640"/>
              </w:tabs>
            </w:pPr>
            <w:r w:rsidRPr="005F3064">
              <w:t>makerfairerome.eu</w:t>
            </w:r>
          </w:p>
        </w:tc>
        <w:tc>
          <w:tcPr>
            <w:tcW w:w="3271" w:type="dxa"/>
            <w:tcMar/>
            <w:vAlign w:val="center"/>
          </w:tcPr>
          <w:p w:rsidR="005F3064" w:rsidP="007F0E5A" w:rsidRDefault="005F3064" w14:paraId="152CC5F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Valentino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Catricalà</w:t>
            </w:r>
            <w:proofErr w:type="spellEnd"/>
          </w:p>
        </w:tc>
        <w:tc>
          <w:tcPr>
            <w:tcW w:w="3249" w:type="dxa"/>
            <w:tcMar/>
            <w:vAlign w:val="center"/>
          </w:tcPr>
          <w:p w:rsidR="005F3064" w:rsidP="007F0E5A" w:rsidRDefault="005F3064" w14:paraId="2A1E14B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novembre 2020</w:t>
            </w:r>
          </w:p>
        </w:tc>
      </w:tr>
      <w:tr xmlns:wp14="http://schemas.microsoft.com/office/word/2010/wordml" w:rsidRPr="00C41F86" w:rsidR="008E404F" w:rsidTr="06E82C11" w14:paraId="189ED583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5F3064" w:rsidR="008E404F" w:rsidP="007F0E5A" w:rsidRDefault="008E404F" w14:paraId="7BD04365" wp14:textId="77777777">
            <w:pPr>
              <w:tabs>
                <w:tab w:val="center" w:pos="4819"/>
                <w:tab w:val="left" w:pos="8640"/>
              </w:tabs>
            </w:pPr>
            <w:r w:rsidRPr="008E404F">
              <w:t>sangiorgio.comune.pistoia.it</w:t>
            </w:r>
          </w:p>
        </w:tc>
        <w:tc>
          <w:tcPr>
            <w:tcW w:w="3271" w:type="dxa"/>
            <w:tcMar/>
            <w:vAlign w:val="center"/>
          </w:tcPr>
          <w:p w:rsidR="008E404F" w:rsidP="007F0E5A" w:rsidRDefault="008E404F" w14:paraId="78FCEE3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Valentino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Catricalà</w:t>
            </w:r>
            <w:proofErr w:type="spellEnd"/>
          </w:p>
        </w:tc>
        <w:tc>
          <w:tcPr>
            <w:tcW w:w="3249" w:type="dxa"/>
            <w:tcMar/>
            <w:vAlign w:val="center"/>
          </w:tcPr>
          <w:p w:rsidR="008E404F" w:rsidP="007F0E5A" w:rsidRDefault="008E404F" w14:paraId="1475A3F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novembre 2020</w:t>
            </w:r>
          </w:p>
        </w:tc>
      </w:tr>
      <w:tr xmlns:wp14="http://schemas.microsoft.com/office/word/2010/wordml" w:rsidRPr="00C41F86" w:rsidR="008A1513" w:rsidTr="06E82C11" w14:paraId="7F4CFF71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8E404F" w:rsidR="008A1513" w:rsidP="007F0E5A" w:rsidRDefault="008A1513" w14:paraId="5F4D200D" wp14:textId="77777777">
            <w:pPr>
              <w:tabs>
                <w:tab w:val="center" w:pos="4819"/>
                <w:tab w:val="left" w:pos="8640"/>
              </w:tabs>
            </w:pPr>
            <w:r w:rsidRPr="008A1513">
              <w:t>ansa.it</w:t>
            </w:r>
          </w:p>
        </w:tc>
        <w:tc>
          <w:tcPr>
            <w:tcW w:w="3271" w:type="dxa"/>
            <w:tcMar/>
            <w:vAlign w:val="center"/>
          </w:tcPr>
          <w:p w:rsidR="008A1513" w:rsidP="007F0E5A" w:rsidRDefault="008A1513" w14:paraId="45FB081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8A1513" w:rsidP="007F0E5A" w:rsidRDefault="008A1513" w14:paraId="4DAEA3B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novembre 2020</w:t>
            </w:r>
          </w:p>
        </w:tc>
      </w:tr>
      <w:tr xmlns:wp14="http://schemas.microsoft.com/office/word/2010/wordml" w:rsidRPr="00C41F86" w:rsidR="0063683A" w:rsidTr="06E82C11" w14:paraId="7CE774C9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="0063683A" w:rsidP="007F0E5A" w:rsidRDefault="0063683A" w14:paraId="1CCDFCFB" wp14:textId="77777777">
            <w:pPr>
              <w:tabs>
                <w:tab w:val="center" w:pos="4819"/>
                <w:tab w:val="left" w:pos="8640"/>
              </w:tabs>
            </w:pPr>
            <w:r>
              <w:rPr>
                <w:rFonts w:ascii="Verdana"/>
                <w:w w:val="105"/>
                <w:sz w:val="19"/>
              </w:rPr>
              <w:t>codemooc.org</w:t>
            </w:r>
          </w:p>
        </w:tc>
        <w:tc>
          <w:tcPr>
            <w:tcW w:w="3271" w:type="dxa"/>
            <w:tcMar/>
            <w:vAlign w:val="center"/>
          </w:tcPr>
          <w:p w:rsidR="0063683A" w:rsidP="007F0E5A" w:rsidRDefault="0063683A" w14:paraId="25639BF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Cody Trip</w:t>
            </w:r>
          </w:p>
        </w:tc>
        <w:tc>
          <w:tcPr>
            <w:tcW w:w="3249" w:type="dxa"/>
            <w:tcMar/>
            <w:vAlign w:val="center"/>
          </w:tcPr>
          <w:p w:rsidR="0063683A" w:rsidP="007F0E5A" w:rsidRDefault="0063683A" w14:paraId="41F1D07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Dicembre 2020</w:t>
            </w:r>
          </w:p>
        </w:tc>
      </w:tr>
      <w:tr xmlns:wp14="http://schemas.microsoft.com/office/word/2010/wordml" w:rsidRPr="00C41F86" w:rsidR="00B65250" w:rsidTr="06E82C11" w14:paraId="11155F88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="00B65250" w:rsidP="007F0E5A" w:rsidRDefault="00B65250" w14:paraId="75306D58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B65250">
              <w:rPr>
                <w:rFonts w:ascii="Verdana"/>
                <w:w w:val="105"/>
                <w:sz w:val="19"/>
              </w:rPr>
              <w:t>cinquewnews.blogspot.com</w:t>
            </w:r>
          </w:p>
        </w:tc>
        <w:tc>
          <w:tcPr>
            <w:tcW w:w="3271" w:type="dxa"/>
            <w:tcMar/>
            <w:vAlign w:val="center"/>
          </w:tcPr>
          <w:p w:rsidR="00B65250" w:rsidP="007F0E5A" w:rsidRDefault="00B65250" w14:paraId="049F31C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B65250" w:rsidP="007F0E5A" w:rsidRDefault="00B65250" w14:paraId="59900CB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Dicembre 2020</w:t>
            </w:r>
          </w:p>
        </w:tc>
      </w:tr>
      <w:tr xmlns:wp14="http://schemas.microsoft.com/office/word/2010/wordml" w:rsidRPr="00C41F86" w:rsidR="003A15D0" w:rsidTr="06E82C11" w14:paraId="28A4404A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="003A15D0" w:rsidP="007F0E5A" w:rsidRDefault="003A15D0" w14:paraId="18EC8997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9921B0">
              <w:rPr>
                <w:rFonts w:ascii="Verdana"/>
                <w:w w:val="105"/>
                <w:sz w:val="19"/>
              </w:rPr>
              <w:t>galileicolico.edu.it</w:t>
            </w:r>
          </w:p>
        </w:tc>
        <w:tc>
          <w:tcPr>
            <w:tcW w:w="3271" w:type="dxa"/>
            <w:tcMar/>
            <w:vAlign w:val="center"/>
          </w:tcPr>
          <w:p w:rsidR="003A15D0" w:rsidP="007F0E5A" w:rsidRDefault="003A15D0" w14:paraId="344DCED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Cody Trip</w:t>
            </w:r>
          </w:p>
        </w:tc>
        <w:tc>
          <w:tcPr>
            <w:tcW w:w="3249" w:type="dxa"/>
            <w:tcMar/>
            <w:vAlign w:val="center"/>
          </w:tcPr>
          <w:p w:rsidR="003A15D0" w:rsidP="007F0E5A" w:rsidRDefault="003A15D0" w14:paraId="52F9DF9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Dicembre 2020</w:t>
            </w:r>
          </w:p>
        </w:tc>
      </w:tr>
      <w:tr xmlns:wp14="http://schemas.microsoft.com/office/word/2010/wordml" w:rsidRPr="00C41F86" w:rsidR="00DB01BD" w:rsidTr="06E82C11" w14:paraId="6D2515D3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9921B0" w:rsidR="00DB01BD" w:rsidP="007F0E5A" w:rsidRDefault="00DB01BD" w14:paraId="5BAB8EAD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>
              <w:rPr>
                <w:rFonts w:ascii="Verdana"/>
                <w:w w:val="105"/>
                <w:sz w:val="19"/>
              </w:rPr>
              <w:t>Arte.it</w:t>
            </w:r>
          </w:p>
        </w:tc>
        <w:tc>
          <w:tcPr>
            <w:tcW w:w="3271" w:type="dxa"/>
            <w:tcMar/>
            <w:vAlign w:val="center"/>
          </w:tcPr>
          <w:p w:rsidR="00DB01BD" w:rsidP="007F0E5A" w:rsidRDefault="00DB01BD" w14:paraId="0F70661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Maker Art</w:t>
            </w:r>
          </w:p>
        </w:tc>
        <w:tc>
          <w:tcPr>
            <w:tcW w:w="3249" w:type="dxa"/>
            <w:tcMar/>
            <w:vAlign w:val="center"/>
          </w:tcPr>
          <w:p w:rsidR="00DB01BD" w:rsidP="007F0E5A" w:rsidRDefault="00DB01BD" w14:paraId="21A9817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Dicembre 2020</w:t>
            </w:r>
          </w:p>
        </w:tc>
      </w:tr>
      <w:tr xmlns:wp14="http://schemas.microsoft.com/office/word/2010/wordml" w:rsidRPr="00C41F86" w:rsidR="00D54D12" w:rsidTr="06E82C11" w14:paraId="6BBD6869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="00D54D12" w:rsidP="007F0E5A" w:rsidRDefault="00D54D12" w14:paraId="3116ED7D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D54D12">
              <w:rPr>
                <w:rFonts w:ascii="Verdana"/>
                <w:w w:val="105"/>
                <w:sz w:val="19"/>
              </w:rPr>
              <w:t>rai.it</w:t>
            </w:r>
          </w:p>
        </w:tc>
        <w:tc>
          <w:tcPr>
            <w:tcW w:w="3271" w:type="dxa"/>
            <w:tcMar/>
            <w:vAlign w:val="center"/>
          </w:tcPr>
          <w:p w:rsidR="00D54D12" w:rsidP="007F0E5A" w:rsidRDefault="00D54D12" w14:paraId="6320C8A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Maker Art</w:t>
            </w:r>
          </w:p>
        </w:tc>
        <w:tc>
          <w:tcPr>
            <w:tcW w:w="3249" w:type="dxa"/>
            <w:tcMar/>
            <w:vAlign w:val="center"/>
          </w:tcPr>
          <w:p w:rsidR="00D54D12" w:rsidP="007F0E5A" w:rsidRDefault="00D54D12" w14:paraId="30FE0FB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Dicembre 2020</w:t>
            </w:r>
          </w:p>
        </w:tc>
      </w:tr>
      <w:tr xmlns:wp14="http://schemas.microsoft.com/office/word/2010/wordml" w:rsidRPr="00C41F86" w:rsidR="00B12DDB" w:rsidTr="06E82C11" w14:paraId="4578DFE1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D54D12" w:rsidR="00B12DDB" w:rsidP="007F0E5A" w:rsidRDefault="00B12DDB" w14:paraId="09C955F0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B12DDB">
              <w:rPr>
                <w:rFonts w:ascii="Verdana"/>
                <w:w w:val="105"/>
                <w:sz w:val="19"/>
              </w:rPr>
              <w:t>giornalelora.it</w:t>
            </w:r>
          </w:p>
        </w:tc>
        <w:tc>
          <w:tcPr>
            <w:tcW w:w="3271" w:type="dxa"/>
            <w:tcMar/>
            <w:vAlign w:val="center"/>
          </w:tcPr>
          <w:p w:rsidR="00B12DDB" w:rsidP="007F0E5A" w:rsidRDefault="00B12DDB" w14:paraId="4290E44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Maker Art</w:t>
            </w:r>
          </w:p>
        </w:tc>
        <w:tc>
          <w:tcPr>
            <w:tcW w:w="3249" w:type="dxa"/>
            <w:tcMar/>
            <w:vAlign w:val="center"/>
          </w:tcPr>
          <w:p w:rsidR="00B12DDB" w:rsidP="007F0E5A" w:rsidRDefault="00B12DDB" w14:paraId="100C25F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Dicembre 2020</w:t>
            </w:r>
          </w:p>
        </w:tc>
      </w:tr>
      <w:tr xmlns:wp14="http://schemas.microsoft.com/office/word/2010/wordml" w:rsidRPr="00C41F86" w:rsidR="00BA3A63" w:rsidTr="06E82C11" w14:paraId="02BCBE17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D54D12" w:rsidR="00BA3A63" w:rsidP="007F0E5A" w:rsidRDefault="00BA3A63" w14:paraId="5AAD27F2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BA3A63">
              <w:rPr>
                <w:rFonts w:ascii="Verdana"/>
                <w:w w:val="105"/>
                <w:sz w:val="19"/>
              </w:rPr>
              <w:t>okarte.it</w:t>
            </w:r>
          </w:p>
        </w:tc>
        <w:tc>
          <w:tcPr>
            <w:tcW w:w="3271" w:type="dxa"/>
            <w:tcMar/>
            <w:vAlign w:val="center"/>
          </w:tcPr>
          <w:p w:rsidR="00BA3A63" w:rsidP="007F0E5A" w:rsidRDefault="00BA3A63" w14:paraId="5168CEA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Maker Art</w:t>
            </w:r>
          </w:p>
        </w:tc>
        <w:tc>
          <w:tcPr>
            <w:tcW w:w="3249" w:type="dxa"/>
            <w:tcMar/>
            <w:vAlign w:val="center"/>
          </w:tcPr>
          <w:p w:rsidR="00BA3A63" w:rsidP="007F0E5A" w:rsidRDefault="00BA3A63" w14:paraId="78AE421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Dicembre 2020</w:t>
            </w:r>
          </w:p>
        </w:tc>
      </w:tr>
      <w:tr xmlns:wp14="http://schemas.microsoft.com/office/word/2010/wordml" w:rsidRPr="00C41F86" w:rsidR="00E06ECE" w:rsidTr="06E82C11" w14:paraId="36D34E9E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BA3A63" w:rsidR="00E06ECE" w:rsidP="007F0E5A" w:rsidRDefault="00E06ECE" w14:paraId="1129D60A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E06ECE">
              <w:rPr>
                <w:rFonts w:ascii="Verdana"/>
                <w:w w:val="105"/>
                <w:sz w:val="19"/>
              </w:rPr>
              <w:t>changes.unipol.it</w:t>
            </w:r>
          </w:p>
        </w:tc>
        <w:tc>
          <w:tcPr>
            <w:tcW w:w="3271" w:type="dxa"/>
            <w:tcMar/>
            <w:vAlign w:val="center"/>
          </w:tcPr>
          <w:p w:rsidR="00E06ECE" w:rsidP="007F0E5A" w:rsidRDefault="00E06ECE" w14:paraId="5312826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E06ECE" w:rsidP="007F0E5A" w:rsidRDefault="00E06ECE" w14:paraId="2A1A432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dicembre 2020</w:t>
            </w:r>
          </w:p>
        </w:tc>
      </w:tr>
      <w:tr xmlns:wp14="http://schemas.microsoft.com/office/word/2010/wordml" w:rsidRPr="00C41F86" w:rsidR="007F0E5A" w:rsidTr="06E82C11" w14:paraId="22C74ACE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B85FA3" w:rsidR="007F0E5A" w:rsidP="007F0E5A" w:rsidRDefault="007F0E5A" w14:paraId="3A66D048" wp14:textId="77777777">
            <w:pPr>
              <w:tabs>
                <w:tab w:val="center" w:pos="4819"/>
                <w:tab w:val="left" w:pos="8640"/>
              </w:tabs>
            </w:pPr>
            <w:r w:rsidRPr="00561C47">
              <w:t>lapilli.eu</w:t>
            </w:r>
          </w:p>
        </w:tc>
        <w:tc>
          <w:tcPr>
            <w:tcW w:w="3271" w:type="dxa"/>
            <w:tcMar/>
            <w:vAlign w:val="center"/>
          </w:tcPr>
          <w:p w:rsidR="007F0E5A" w:rsidP="007F0E5A" w:rsidRDefault="007F0E5A" w14:paraId="7A21FED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Maker Art</w:t>
            </w:r>
          </w:p>
        </w:tc>
        <w:tc>
          <w:tcPr>
            <w:tcW w:w="3249" w:type="dxa"/>
            <w:tcMar/>
            <w:vAlign w:val="center"/>
          </w:tcPr>
          <w:p w:rsidR="007F0E5A" w:rsidP="007F0E5A" w:rsidRDefault="007F0E5A" w14:paraId="3FAA275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dicembre 2020</w:t>
            </w:r>
          </w:p>
        </w:tc>
      </w:tr>
      <w:tr xmlns:wp14="http://schemas.microsoft.com/office/word/2010/wordml" w:rsidRPr="00C41F86" w:rsidR="00131A60" w:rsidTr="06E82C11" w14:paraId="1348C37E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561C47" w:rsidR="00131A60" w:rsidP="007F0E5A" w:rsidRDefault="00131A60" w14:paraId="74A32896" wp14:textId="77777777">
            <w:pPr>
              <w:tabs>
                <w:tab w:val="center" w:pos="4819"/>
                <w:tab w:val="left" w:pos="8640"/>
              </w:tabs>
            </w:pPr>
            <w:r w:rsidRPr="00131A60">
              <w:t>icpascoli.it</w:t>
            </w:r>
          </w:p>
        </w:tc>
        <w:tc>
          <w:tcPr>
            <w:tcW w:w="3271" w:type="dxa"/>
            <w:tcMar/>
            <w:vAlign w:val="center"/>
          </w:tcPr>
          <w:p w:rsidR="00131A60" w:rsidP="007F0E5A" w:rsidRDefault="00131A60" w14:paraId="02F24FD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Cody Trip</w:t>
            </w:r>
          </w:p>
        </w:tc>
        <w:tc>
          <w:tcPr>
            <w:tcW w:w="3249" w:type="dxa"/>
            <w:tcMar/>
            <w:vAlign w:val="center"/>
          </w:tcPr>
          <w:p w:rsidR="00131A60" w:rsidP="007F0E5A" w:rsidRDefault="00131A60" w14:paraId="550E4EF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dicembre 2020</w:t>
            </w:r>
          </w:p>
        </w:tc>
      </w:tr>
      <w:tr xmlns:wp14="http://schemas.microsoft.com/office/word/2010/wordml" w:rsidRPr="00C41F86" w:rsidR="007F0E5A" w:rsidTr="06E82C11" w14:paraId="1E32B1ED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561C47" w:rsidR="007F0E5A" w:rsidP="007F0E5A" w:rsidRDefault="007F0E5A" w14:paraId="61AF9264" wp14:textId="77777777">
            <w:pPr>
              <w:tabs>
                <w:tab w:val="center" w:pos="4819"/>
                <w:tab w:val="left" w:pos="8640"/>
              </w:tabs>
            </w:pPr>
            <w:r w:rsidRPr="00B92CAB">
              <w:t>stabiachannel.it</w:t>
            </w:r>
          </w:p>
        </w:tc>
        <w:tc>
          <w:tcPr>
            <w:tcW w:w="3271" w:type="dxa"/>
            <w:tcMar/>
            <w:vAlign w:val="center"/>
          </w:tcPr>
          <w:p w:rsidR="007F0E5A" w:rsidP="007F0E5A" w:rsidRDefault="007F0E5A" w14:paraId="00690E2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Cody Trip</w:t>
            </w:r>
          </w:p>
        </w:tc>
        <w:tc>
          <w:tcPr>
            <w:tcW w:w="3249" w:type="dxa"/>
            <w:tcMar/>
            <w:vAlign w:val="center"/>
          </w:tcPr>
          <w:p w:rsidR="007F0E5A" w:rsidP="007F0E5A" w:rsidRDefault="007F0E5A" w14:paraId="3B7A040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dicembre 2020</w:t>
            </w:r>
          </w:p>
        </w:tc>
      </w:tr>
      <w:tr xmlns:wp14="http://schemas.microsoft.com/office/word/2010/wordml" w:rsidRPr="00C41F86" w:rsidR="007F0E5A" w:rsidTr="06E82C11" w14:paraId="30F757E0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B92CAB" w:rsidR="007F0E5A" w:rsidP="007F0E5A" w:rsidRDefault="007F0E5A" w14:paraId="441A05FB" wp14:textId="77777777">
            <w:pPr>
              <w:tabs>
                <w:tab w:val="center" w:pos="4819"/>
                <w:tab w:val="left" w:pos="8640"/>
              </w:tabs>
            </w:pPr>
            <w:r w:rsidRPr="003351CD">
              <w:t>satyrnet.it</w:t>
            </w:r>
          </w:p>
        </w:tc>
        <w:tc>
          <w:tcPr>
            <w:tcW w:w="3271" w:type="dxa"/>
            <w:tcMar/>
            <w:vAlign w:val="center"/>
          </w:tcPr>
          <w:p w:rsidR="007F0E5A" w:rsidP="00BA3A63" w:rsidRDefault="007F0E5A" w14:paraId="3844FFD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Maker </w:t>
            </w:r>
            <w:r w:rsidR="00BA3A63">
              <w:rPr>
                <w:rFonts w:ascii="Times New Roman" w:hAnsi="Times New Roman"/>
                <w:sz w:val="24"/>
                <w:szCs w:val="24"/>
              </w:rPr>
              <w:t>Art</w:t>
            </w:r>
          </w:p>
        </w:tc>
        <w:tc>
          <w:tcPr>
            <w:tcW w:w="3249" w:type="dxa"/>
            <w:tcMar/>
            <w:vAlign w:val="center"/>
          </w:tcPr>
          <w:p w:rsidR="007F0E5A" w:rsidP="007F0E5A" w:rsidRDefault="007F0E5A" w14:paraId="4565586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dicembre 2020</w:t>
            </w:r>
          </w:p>
        </w:tc>
      </w:tr>
      <w:tr xmlns:wp14="http://schemas.microsoft.com/office/word/2010/wordml" w:rsidRPr="00C41F86" w:rsidR="006B5407" w:rsidTr="06E82C11" w14:paraId="247EC10E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3351CD" w:rsidR="006B5407" w:rsidP="007F0E5A" w:rsidRDefault="006B5407" w14:paraId="4AC14EF7" wp14:textId="77777777">
            <w:pPr>
              <w:tabs>
                <w:tab w:val="center" w:pos="4819"/>
                <w:tab w:val="left" w:pos="8640"/>
              </w:tabs>
            </w:pPr>
            <w:r w:rsidRPr="006B5407">
              <w:t>corrierenazionale.it</w:t>
            </w:r>
          </w:p>
        </w:tc>
        <w:tc>
          <w:tcPr>
            <w:tcW w:w="3271" w:type="dxa"/>
            <w:tcMar/>
            <w:vAlign w:val="center"/>
          </w:tcPr>
          <w:p w:rsidR="006B5407" w:rsidP="007F0E5A" w:rsidRDefault="006B5407" w14:paraId="224078B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Fortune Italia</w:t>
            </w:r>
          </w:p>
        </w:tc>
        <w:tc>
          <w:tcPr>
            <w:tcW w:w="3249" w:type="dxa"/>
            <w:tcMar/>
            <w:vAlign w:val="center"/>
          </w:tcPr>
          <w:p w:rsidR="006B5407" w:rsidP="007F0E5A" w:rsidRDefault="006B5407" w14:paraId="7919BA6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dicembre 2020</w:t>
            </w:r>
          </w:p>
        </w:tc>
      </w:tr>
      <w:tr xmlns:wp14="http://schemas.microsoft.com/office/word/2010/wordml" w:rsidRPr="00C41F86" w:rsidR="00554B47" w:rsidTr="06E82C11" w14:paraId="7E2365B6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6B5407" w:rsidR="00554B47" w:rsidP="007F0E5A" w:rsidRDefault="00554B47" w14:paraId="7B0B0E1C" wp14:textId="77777777">
            <w:pPr>
              <w:tabs>
                <w:tab w:val="center" w:pos="4819"/>
                <w:tab w:val="left" w:pos="8640"/>
              </w:tabs>
            </w:pPr>
            <w:r w:rsidRPr="00554B47">
              <w:t>makerfairerome.eu</w:t>
            </w:r>
          </w:p>
        </w:tc>
        <w:tc>
          <w:tcPr>
            <w:tcW w:w="3271" w:type="dxa"/>
            <w:tcMar/>
            <w:vAlign w:val="center"/>
          </w:tcPr>
          <w:p w:rsidR="00554B47" w:rsidP="009D3BE2" w:rsidRDefault="00781FB7" w14:paraId="2901903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Maker </w:t>
            </w:r>
            <w:r w:rsidR="009D3BE2">
              <w:rPr>
                <w:rFonts w:ascii="Times New Roman" w:hAnsi="Times New Roman"/>
                <w:sz w:val="24"/>
                <w:szCs w:val="24"/>
              </w:rPr>
              <w:t>Art</w:t>
            </w:r>
          </w:p>
        </w:tc>
        <w:tc>
          <w:tcPr>
            <w:tcW w:w="3249" w:type="dxa"/>
            <w:tcMar/>
            <w:vAlign w:val="center"/>
          </w:tcPr>
          <w:p w:rsidR="00554B47" w:rsidP="007F0E5A" w:rsidRDefault="00554B47" w14:paraId="737F57A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dicembre 2020</w:t>
            </w:r>
          </w:p>
        </w:tc>
      </w:tr>
      <w:tr xmlns:wp14="http://schemas.microsoft.com/office/word/2010/wordml" w:rsidRPr="00C41F86" w:rsidR="007F0E5A" w:rsidTr="06E82C11" w14:paraId="5EC7E5E9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3351CD" w:rsidR="007F0E5A" w:rsidP="007F0E5A" w:rsidRDefault="007F0E5A" w14:paraId="2BB50FE4" wp14:textId="77777777">
            <w:pPr>
              <w:tabs>
                <w:tab w:val="center" w:pos="4819"/>
                <w:tab w:val="left" w:pos="8640"/>
              </w:tabs>
            </w:pPr>
            <w:r w:rsidRPr="005D0275">
              <w:t>ilgolfo24.it</w:t>
            </w:r>
          </w:p>
        </w:tc>
        <w:tc>
          <w:tcPr>
            <w:tcW w:w="3271" w:type="dxa"/>
            <w:tcMar/>
            <w:vAlign w:val="center"/>
          </w:tcPr>
          <w:p w:rsidR="007F0E5A" w:rsidP="007F0E5A" w:rsidRDefault="007F0E5A" w14:paraId="5911F7D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Cody Trip</w:t>
            </w:r>
          </w:p>
        </w:tc>
        <w:tc>
          <w:tcPr>
            <w:tcW w:w="3249" w:type="dxa"/>
            <w:tcMar/>
            <w:vAlign w:val="center"/>
          </w:tcPr>
          <w:p w:rsidR="007F0E5A" w:rsidP="007F0E5A" w:rsidRDefault="007F0E5A" w14:paraId="1531F1E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dicembre 2020</w:t>
            </w:r>
          </w:p>
        </w:tc>
      </w:tr>
      <w:tr xmlns:wp14="http://schemas.microsoft.com/office/word/2010/wordml" w:rsidRPr="00C41F86" w:rsidR="00F24691" w:rsidTr="06E82C11" w14:paraId="30BE2C20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5D0275" w:rsidR="00F24691" w:rsidP="007F0E5A" w:rsidRDefault="00F24691" w14:paraId="554FFA42" wp14:textId="77777777">
            <w:pPr>
              <w:tabs>
                <w:tab w:val="center" w:pos="4819"/>
                <w:tab w:val="left" w:pos="8640"/>
              </w:tabs>
            </w:pPr>
            <w:r w:rsidRPr="00F24691">
              <w:t>agronline.it</w:t>
            </w:r>
          </w:p>
        </w:tc>
        <w:tc>
          <w:tcPr>
            <w:tcW w:w="3271" w:type="dxa"/>
            <w:tcMar/>
            <w:vAlign w:val="center"/>
          </w:tcPr>
          <w:p w:rsidR="00F24691" w:rsidP="007F0E5A" w:rsidRDefault="00F24691" w14:paraId="62486C0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F24691" w:rsidP="007F0E5A" w:rsidRDefault="00F24691" w14:paraId="071EF82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dicembre 2020</w:t>
            </w:r>
          </w:p>
        </w:tc>
      </w:tr>
      <w:tr xmlns:wp14="http://schemas.microsoft.com/office/word/2010/wordml" w:rsidRPr="00C41F86" w:rsidR="007F0E5A" w:rsidTr="06E82C11" w14:paraId="55BAD04F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5D0275" w:rsidR="007F0E5A" w:rsidP="007F0E5A" w:rsidRDefault="007F0E5A" w14:paraId="5A288FC3" wp14:textId="77777777">
            <w:pPr>
              <w:tabs>
                <w:tab w:val="center" w:pos="4819"/>
                <w:tab w:val="left" w:pos="8640"/>
              </w:tabs>
            </w:pPr>
            <w:r w:rsidRPr="00A51B85">
              <w:t>exibart.com</w:t>
            </w:r>
          </w:p>
        </w:tc>
        <w:tc>
          <w:tcPr>
            <w:tcW w:w="3271" w:type="dxa"/>
            <w:tcMar/>
            <w:vAlign w:val="center"/>
          </w:tcPr>
          <w:p w:rsidR="007F0E5A" w:rsidP="007F0E5A" w:rsidRDefault="007F0E5A" w14:paraId="51B7135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Valentina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Catricalà</w:t>
            </w:r>
            <w:proofErr w:type="spellEnd"/>
          </w:p>
        </w:tc>
        <w:tc>
          <w:tcPr>
            <w:tcW w:w="3249" w:type="dxa"/>
            <w:tcMar/>
            <w:vAlign w:val="center"/>
          </w:tcPr>
          <w:p w:rsidR="007F0E5A" w:rsidP="007F0E5A" w:rsidRDefault="007F0E5A" w14:paraId="5450410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dicembre 2020</w:t>
            </w:r>
          </w:p>
        </w:tc>
      </w:tr>
    </w:tbl>
    <w:p xmlns:wp14="http://schemas.microsoft.com/office/word/2010/wordml" w:rsidRPr="00C41F86" w:rsidR="007764D5" w:rsidP="00B50E7D" w:rsidRDefault="007764D5" w14:paraId="4101652C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sz w:val="32"/>
          <w:szCs w:val="32"/>
        </w:rPr>
      </w:pPr>
    </w:p>
    <w:p xmlns:wp14="http://schemas.microsoft.com/office/word/2010/wordml" w:rsidR="00B85FA3" w:rsidP="00B50E7D" w:rsidRDefault="00B85FA3" w14:paraId="4B99056E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p xmlns:wp14="http://schemas.microsoft.com/office/word/2010/wordml" w:rsidR="00CD1BB7" w:rsidP="00B50E7D" w:rsidRDefault="009B5401" w14:paraId="5A74B09A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Radio</w:t>
      </w:r>
      <w:r w:rsidR="009A48EE">
        <w:rPr>
          <w:rFonts w:ascii="Times New Roman" w:hAnsi="Times New Roman"/>
          <w:b/>
          <w:sz w:val="32"/>
          <w:szCs w:val="32"/>
        </w:rPr>
        <w:t>/Tv</w:t>
      </w:r>
    </w:p>
    <w:p xmlns:wp14="http://schemas.microsoft.com/office/word/2010/wordml" w:rsidRPr="002E65D1" w:rsidR="00CD1BB7" w:rsidP="00CD1BB7" w:rsidRDefault="00CD1BB7" w14:paraId="1299C43A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212"/>
        <w:gridCol w:w="3208"/>
        <w:gridCol w:w="3208"/>
      </w:tblGrid>
      <w:tr xmlns:wp14="http://schemas.microsoft.com/office/word/2010/wordml" w:rsidRPr="002E65D1" w:rsidR="00CD1BB7" w14:paraId="1152CF26" wp14:textId="77777777">
        <w:trPr>
          <w:trHeight w:val="552"/>
        </w:trPr>
        <w:tc>
          <w:tcPr>
            <w:tcW w:w="3249" w:type="dxa"/>
            <w:vAlign w:val="center"/>
          </w:tcPr>
          <w:p w:rsidRPr="002E65D1" w:rsidR="00CD1BB7" w:rsidP="009B5401" w:rsidRDefault="00CD1BB7" w14:paraId="7180192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49" w:type="dxa"/>
            <w:vAlign w:val="center"/>
          </w:tcPr>
          <w:p w:rsidRPr="002E65D1" w:rsidR="00CD1BB7" w:rsidP="009B5401" w:rsidRDefault="00B32343" w14:paraId="618B559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vAlign w:val="center"/>
          </w:tcPr>
          <w:p w:rsidRPr="002E65D1" w:rsidR="00CD1BB7" w:rsidP="009B5401" w:rsidRDefault="00CD1BB7" w14:paraId="5FCEBFF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  <w:tr xmlns:wp14="http://schemas.microsoft.com/office/word/2010/wordml" w:rsidRPr="002E65D1" w:rsidR="000D5984" w14:paraId="44AB8F66" wp14:textId="77777777">
        <w:trPr>
          <w:trHeight w:val="552"/>
        </w:trPr>
        <w:tc>
          <w:tcPr>
            <w:tcW w:w="3249" w:type="dxa"/>
            <w:vAlign w:val="center"/>
          </w:tcPr>
          <w:p w:rsidRPr="000D5984" w:rsidR="000D5984" w:rsidP="009B5401" w:rsidRDefault="000D5984" w14:paraId="0113FFD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0D5984">
              <w:rPr>
                <w:rFonts w:ascii="Times New Roman" w:hAnsi="Times New Roman"/>
                <w:sz w:val="24"/>
                <w:szCs w:val="24"/>
              </w:rPr>
              <w:t>Buongiorno Regione Lazio</w:t>
            </w:r>
          </w:p>
        </w:tc>
        <w:tc>
          <w:tcPr>
            <w:tcW w:w="3249" w:type="dxa"/>
            <w:vAlign w:val="center"/>
          </w:tcPr>
          <w:p w:rsidRPr="000D5984" w:rsidR="000D5984" w:rsidP="009B5401" w:rsidRDefault="000D5984" w14:paraId="68CB36E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Vulpetti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fake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news</w:t>
            </w:r>
          </w:p>
        </w:tc>
        <w:tc>
          <w:tcPr>
            <w:tcW w:w="3249" w:type="dxa"/>
            <w:vAlign w:val="center"/>
          </w:tcPr>
          <w:p w:rsidRPr="000D5984" w:rsidR="000D5984" w:rsidP="009B5401" w:rsidRDefault="000D5984" w14:paraId="7981DED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0D5984">
              <w:rPr>
                <w:rFonts w:ascii="Times New Roman" w:hAnsi="Times New Roman"/>
                <w:sz w:val="24"/>
                <w:szCs w:val="24"/>
              </w:rPr>
              <w:t>12 febbraio 2020</w:t>
            </w:r>
          </w:p>
        </w:tc>
      </w:tr>
      <w:tr xmlns:wp14="http://schemas.microsoft.com/office/word/2010/wordml" w:rsidRPr="002E65D1" w:rsidR="00F80928" w14:paraId="27783A22" wp14:textId="77777777">
        <w:trPr>
          <w:trHeight w:val="552"/>
        </w:trPr>
        <w:tc>
          <w:tcPr>
            <w:tcW w:w="3249" w:type="dxa"/>
            <w:vAlign w:val="center"/>
          </w:tcPr>
          <w:p w:rsidRPr="001E6347" w:rsidR="00F80928" w:rsidP="009B5401" w:rsidRDefault="008E7494" w14:paraId="33CE03D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Striscia la Notizia</w:t>
            </w:r>
          </w:p>
        </w:tc>
        <w:tc>
          <w:tcPr>
            <w:tcW w:w="3249" w:type="dxa"/>
            <w:vAlign w:val="center"/>
          </w:tcPr>
          <w:p w:rsidRPr="001E6347" w:rsidR="00F80928" w:rsidP="009B5401" w:rsidRDefault="008E7494" w14:paraId="4902E38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Intervista Alfonso</w:t>
            </w:r>
          </w:p>
        </w:tc>
        <w:tc>
          <w:tcPr>
            <w:tcW w:w="3249" w:type="dxa"/>
            <w:vAlign w:val="center"/>
          </w:tcPr>
          <w:p w:rsidRPr="001E6347" w:rsidR="00F80928" w:rsidP="009B5401" w:rsidRDefault="008E7494" w14:paraId="11DCB48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maggio 2020</w:t>
            </w:r>
          </w:p>
        </w:tc>
      </w:tr>
      <w:tr xmlns:wp14="http://schemas.microsoft.com/office/word/2010/wordml" w:rsidRPr="00F80928" w:rsidR="00F80928" w14:paraId="3C006E9D" wp14:textId="77777777">
        <w:trPr>
          <w:trHeight w:val="552"/>
        </w:trPr>
        <w:tc>
          <w:tcPr>
            <w:tcW w:w="3249" w:type="dxa"/>
            <w:vAlign w:val="center"/>
          </w:tcPr>
          <w:p w:rsidRPr="00F80928" w:rsidR="00F80928" w:rsidP="008E7494" w:rsidRDefault="008E7494" w14:paraId="7D2E872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Striscia la Notizia</w:t>
            </w:r>
          </w:p>
        </w:tc>
        <w:tc>
          <w:tcPr>
            <w:tcW w:w="3249" w:type="dxa"/>
            <w:vAlign w:val="center"/>
          </w:tcPr>
          <w:p w:rsidRPr="00F80928" w:rsidR="00F80928" w:rsidP="009B5401" w:rsidRDefault="008E7494" w14:paraId="0235152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Intervista Alfonso</w:t>
            </w:r>
          </w:p>
        </w:tc>
        <w:tc>
          <w:tcPr>
            <w:tcW w:w="3249" w:type="dxa"/>
            <w:vAlign w:val="center"/>
          </w:tcPr>
          <w:p w:rsidRPr="00F80928" w:rsidR="00F80928" w:rsidP="009B5401" w:rsidRDefault="008E7494" w14:paraId="08D0E40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maggio 2020</w:t>
            </w:r>
          </w:p>
        </w:tc>
      </w:tr>
      <w:tr xmlns:wp14="http://schemas.microsoft.com/office/word/2010/wordml" w:rsidRPr="00F80928" w:rsidR="00365AC2" w14:paraId="0936B541" wp14:textId="77777777">
        <w:trPr>
          <w:trHeight w:val="552"/>
        </w:trPr>
        <w:tc>
          <w:tcPr>
            <w:tcW w:w="3249" w:type="dxa"/>
            <w:vAlign w:val="center"/>
          </w:tcPr>
          <w:p w:rsidR="00365AC2" w:rsidP="008E7494" w:rsidRDefault="00365AC2" w14:paraId="799A551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Tg1</w:t>
            </w:r>
          </w:p>
        </w:tc>
        <w:tc>
          <w:tcPr>
            <w:tcW w:w="3249" w:type="dxa"/>
            <w:vAlign w:val="center"/>
          </w:tcPr>
          <w:p w:rsidR="00365AC2" w:rsidP="009B5401" w:rsidRDefault="00365AC2" w14:paraId="693B734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Sportello digitale terza età</w:t>
            </w:r>
          </w:p>
        </w:tc>
        <w:tc>
          <w:tcPr>
            <w:tcW w:w="3249" w:type="dxa"/>
            <w:vAlign w:val="center"/>
          </w:tcPr>
          <w:p w:rsidR="00365AC2" w:rsidP="009B5401" w:rsidRDefault="00365AC2" w14:paraId="78C9F11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maggio 2020</w:t>
            </w:r>
          </w:p>
        </w:tc>
      </w:tr>
      <w:tr xmlns:wp14="http://schemas.microsoft.com/office/word/2010/wordml" w:rsidRPr="00F80928" w:rsidR="00F23A1A" w14:paraId="2D797928" wp14:textId="77777777">
        <w:trPr>
          <w:trHeight w:val="552"/>
        </w:trPr>
        <w:tc>
          <w:tcPr>
            <w:tcW w:w="3249" w:type="dxa"/>
            <w:vAlign w:val="center"/>
          </w:tcPr>
          <w:p w:rsidR="00F23A1A" w:rsidP="008E7494" w:rsidRDefault="00F23A1A" w14:paraId="5BFAEC4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Isoradio</w:t>
            </w:r>
          </w:p>
        </w:tc>
        <w:tc>
          <w:tcPr>
            <w:tcW w:w="3249" w:type="dxa"/>
            <w:vAlign w:val="center"/>
          </w:tcPr>
          <w:p w:rsidR="00F23A1A" w:rsidP="009B5401" w:rsidRDefault="00F23A1A" w14:paraId="410A48E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Intervista Mirta su anziani</w:t>
            </w:r>
          </w:p>
        </w:tc>
        <w:tc>
          <w:tcPr>
            <w:tcW w:w="3249" w:type="dxa"/>
            <w:vAlign w:val="center"/>
          </w:tcPr>
          <w:p w:rsidR="00F23A1A" w:rsidP="009B5401" w:rsidRDefault="00F23A1A" w14:paraId="3CEA7AC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giugno 2020</w:t>
            </w:r>
          </w:p>
        </w:tc>
      </w:tr>
      <w:tr xmlns:wp14="http://schemas.microsoft.com/office/word/2010/wordml" w:rsidRPr="00F80928" w:rsidR="0007582D" w14:paraId="0617B33E" wp14:textId="77777777">
        <w:trPr>
          <w:trHeight w:val="552"/>
        </w:trPr>
        <w:tc>
          <w:tcPr>
            <w:tcW w:w="3249" w:type="dxa"/>
            <w:vAlign w:val="center"/>
          </w:tcPr>
          <w:p w:rsidR="0007582D" w:rsidP="008E7494" w:rsidRDefault="0007582D" w14:paraId="3B15D4C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Verdana"/>
                <w:w w:val="105"/>
                <w:sz w:val="19"/>
              </w:rPr>
              <w:t>L</w:t>
            </w:r>
            <w:r>
              <w:rPr>
                <w:rFonts w:ascii="Verdana"/>
                <w:w w:val="105"/>
                <w:sz w:val="19"/>
              </w:rPr>
              <w:t>’</w:t>
            </w:r>
            <w:r>
              <w:rPr>
                <w:rFonts w:ascii="Verdana"/>
                <w:w w:val="105"/>
                <w:sz w:val="19"/>
              </w:rPr>
              <w:t xml:space="preserve">aria che tira </w:t>
            </w:r>
            <w:r>
              <w:rPr>
                <w:rFonts w:ascii="Verdana"/>
                <w:w w:val="105"/>
                <w:sz w:val="19"/>
              </w:rPr>
              <w:t>–</w:t>
            </w:r>
            <w:r>
              <w:rPr>
                <w:rFonts w:ascii="Verdana"/>
                <w:w w:val="105"/>
                <w:sz w:val="19"/>
              </w:rPr>
              <w:t xml:space="preserve"> La7</w:t>
            </w:r>
          </w:p>
        </w:tc>
        <w:tc>
          <w:tcPr>
            <w:tcW w:w="3249" w:type="dxa"/>
            <w:vAlign w:val="center"/>
          </w:tcPr>
          <w:p w:rsidR="0007582D" w:rsidP="009B5401" w:rsidRDefault="0007582D" w14:paraId="514ECAF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Intervista a Cecilia</w:t>
            </w:r>
          </w:p>
        </w:tc>
        <w:tc>
          <w:tcPr>
            <w:tcW w:w="3249" w:type="dxa"/>
            <w:vAlign w:val="center"/>
          </w:tcPr>
          <w:p w:rsidR="0007582D" w:rsidP="009B5401" w:rsidRDefault="0007582D" w14:paraId="5476C4D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dicembre 2020</w:t>
            </w:r>
          </w:p>
        </w:tc>
      </w:tr>
    </w:tbl>
    <w:p xmlns:wp14="http://schemas.microsoft.com/office/word/2010/wordml" w:rsidRPr="00F80928" w:rsidR="007614DF" w:rsidP="008D2FFC" w:rsidRDefault="007614DF" w14:paraId="4DDBEF00" wp14:textId="77777777">
      <w:pPr>
        <w:tabs>
          <w:tab w:val="center" w:pos="4819"/>
          <w:tab w:val="left" w:pos="8640"/>
        </w:tabs>
        <w:rPr>
          <w:rFonts w:ascii="Times New Roman" w:hAnsi="Times New Roman"/>
          <w:sz w:val="32"/>
          <w:szCs w:val="32"/>
        </w:rPr>
      </w:pPr>
    </w:p>
    <w:sectPr w:rsidRPr="00F80928" w:rsidR="007614DF" w:rsidSect="00787317"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D376157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736"/>
    <w:rsid w:val="00002F8E"/>
    <w:rsid w:val="000175B8"/>
    <w:rsid w:val="00023624"/>
    <w:rsid w:val="00042F31"/>
    <w:rsid w:val="00043BAD"/>
    <w:rsid w:val="000479BB"/>
    <w:rsid w:val="00051C14"/>
    <w:rsid w:val="00051CF5"/>
    <w:rsid w:val="0005266B"/>
    <w:rsid w:val="00052C9C"/>
    <w:rsid w:val="00052DA8"/>
    <w:rsid w:val="00053029"/>
    <w:rsid w:val="00053353"/>
    <w:rsid w:val="000533A4"/>
    <w:rsid w:val="0005643D"/>
    <w:rsid w:val="000615D7"/>
    <w:rsid w:val="00066826"/>
    <w:rsid w:val="00067C7A"/>
    <w:rsid w:val="00070C0B"/>
    <w:rsid w:val="00071F25"/>
    <w:rsid w:val="000721A0"/>
    <w:rsid w:val="0007582D"/>
    <w:rsid w:val="000778E4"/>
    <w:rsid w:val="00077DBE"/>
    <w:rsid w:val="00081005"/>
    <w:rsid w:val="00085B49"/>
    <w:rsid w:val="000902E5"/>
    <w:rsid w:val="00097119"/>
    <w:rsid w:val="000A73EB"/>
    <w:rsid w:val="000A73F2"/>
    <w:rsid w:val="000A7BC7"/>
    <w:rsid w:val="000B48BF"/>
    <w:rsid w:val="000B4ABB"/>
    <w:rsid w:val="000B5680"/>
    <w:rsid w:val="000C2A51"/>
    <w:rsid w:val="000D34D0"/>
    <w:rsid w:val="000D387A"/>
    <w:rsid w:val="000D39E7"/>
    <w:rsid w:val="000D49D2"/>
    <w:rsid w:val="000D5984"/>
    <w:rsid w:val="000D5CAC"/>
    <w:rsid w:val="000F16DD"/>
    <w:rsid w:val="00100225"/>
    <w:rsid w:val="001002EB"/>
    <w:rsid w:val="00106F13"/>
    <w:rsid w:val="0011060A"/>
    <w:rsid w:val="001109D6"/>
    <w:rsid w:val="00110C4A"/>
    <w:rsid w:val="00111DAD"/>
    <w:rsid w:val="00111FF9"/>
    <w:rsid w:val="00112112"/>
    <w:rsid w:val="001172A7"/>
    <w:rsid w:val="00122381"/>
    <w:rsid w:val="00122A00"/>
    <w:rsid w:val="00124C6B"/>
    <w:rsid w:val="0012542F"/>
    <w:rsid w:val="00131A60"/>
    <w:rsid w:val="00133445"/>
    <w:rsid w:val="00134901"/>
    <w:rsid w:val="001351CF"/>
    <w:rsid w:val="001354C9"/>
    <w:rsid w:val="00135EC5"/>
    <w:rsid w:val="00136C0D"/>
    <w:rsid w:val="001417E6"/>
    <w:rsid w:val="001461DB"/>
    <w:rsid w:val="001502FD"/>
    <w:rsid w:val="001531A4"/>
    <w:rsid w:val="0015345B"/>
    <w:rsid w:val="00153EB2"/>
    <w:rsid w:val="00157134"/>
    <w:rsid w:val="00163B4B"/>
    <w:rsid w:val="001734FD"/>
    <w:rsid w:val="0018012F"/>
    <w:rsid w:val="00184F63"/>
    <w:rsid w:val="00187E1A"/>
    <w:rsid w:val="0019221C"/>
    <w:rsid w:val="0019669B"/>
    <w:rsid w:val="00197DDF"/>
    <w:rsid w:val="001A2EC7"/>
    <w:rsid w:val="001A7135"/>
    <w:rsid w:val="001B016F"/>
    <w:rsid w:val="001B2AA7"/>
    <w:rsid w:val="001B2D02"/>
    <w:rsid w:val="001B6295"/>
    <w:rsid w:val="001B6DBE"/>
    <w:rsid w:val="001B7ADD"/>
    <w:rsid w:val="001C1F2F"/>
    <w:rsid w:val="001C2D1D"/>
    <w:rsid w:val="001C38FD"/>
    <w:rsid w:val="001C5AF6"/>
    <w:rsid w:val="001D5B6D"/>
    <w:rsid w:val="001E1281"/>
    <w:rsid w:val="001E6347"/>
    <w:rsid w:val="001F1BC8"/>
    <w:rsid w:val="001F1BD3"/>
    <w:rsid w:val="001F1E26"/>
    <w:rsid w:val="001F4BC3"/>
    <w:rsid w:val="00201920"/>
    <w:rsid w:val="00203F92"/>
    <w:rsid w:val="00205101"/>
    <w:rsid w:val="00205DB7"/>
    <w:rsid w:val="0021247F"/>
    <w:rsid w:val="00220800"/>
    <w:rsid w:val="00227BCD"/>
    <w:rsid w:val="00233B36"/>
    <w:rsid w:val="0024491C"/>
    <w:rsid w:val="00247BBC"/>
    <w:rsid w:val="0025143D"/>
    <w:rsid w:val="00251BB4"/>
    <w:rsid w:val="00254A66"/>
    <w:rsid w:val="0025640B"/>
    <w:rsid w:val="0025718C"/>
    <w:rsid w:val="00272B1F"/>
    <w:rsid w:val="0027314E"/>
    <w:rsid w:val="00277859"/>
    <w:rsid w:val="00284B19"/>
    <w:rsid w:val="00287A41"/>
    <w:rsid w:val="00292278"/>
    <w:rsid w:val="0029273B"/>
    <w:rsid w:val="00293E39"/>
    <w:rsid w:val="00294363"/>
    <w:rsid w:val="00294367"/>
    <w:rsid w:val="002A22FA"/>
    <w:rsid w:val="002A5528"/>
    <w:rsid w:val="002B3028"/>
    <w:rsid w:val="002B38C3"/>
    <w:rsid w:val="002C5389"/>
    <w:rsid w:val="002C5B71"/>
    <w:rsid w:val="002D21C6"/>
    <w:rsid w:val="002D3140"/>
    <w:rsid w:val="002D4DC8"/>
    <w:rsid w:val="002D799F"/>
    <w:rsid w:val="002E1682"/>
    <w:rsid w:val="002F3E4E"/>
    <w:rsid w:val="0030375D"/>
    <w:rsid w:val="00306328"/>
    <w:rsid w:val="00310C8B"/>
    <w:rsid w:val="0031119D"/>
    <w:rsid w:val="00312DDB"/>
    <w:rsid w:val="00313E91"/>
    <w:rsid w:val="00315D37"/>
    <w:rsid w:val="003217A2"/>
    <w:rsid w:val="00322CBA"/>
    <w:rsid w:val="003249FC"/>
    <w:rsid w:val="003254AB"/>
    <w:rsid w:val="00326ED2"/>
    <w:rsid w:val="003277B4"/>
    <w:rsid w:val="00330C9B"/>
    <w:rsid w:val="00331B2D"/>
    <w:rsid w:val="00331BB0"/>
    <w:rsid w:val="0033386A"/>
    <w:rsid w:val="003351CD"/>
    <w:rsid w:val="00335D8B"/>
    <w:rsid w:val="00346EB7"/>
    <w:rsid w:val="003520FD"/>
    <w:rsid w:val="00364ADE"/>
    <w:rsid w:val="00365AC2"/>
    <w:rsid w:val="00367058"/>
    <w:rsid w:val="00373376"/>
    <w:rsid w:val="00375532"/>
    <w:rsid w:val="00377B79"/>
    <w:rsid w:val="003856D5"/>
    <w:rsid w:val="00390AC2"/>
    <w:rsid w:val="003919B9"/>
    <w:rsid w:val="003A15D0"/>
    <w:rsid w:val="003A1BCC"/>
    <w:rsid w:val="003A3746"/>
    <w:rsid w:val="003A452C"/>
    <w:rsid w:val="003A53E5"/>
    <w:rsid w:val="003A68C5"/>
    <w:rsid w:val="003C1696"/>
    <w:rsid w:val="003C16B2"/>
    <w:rsid w:val="003C2CB3"/>
    <w:rsid w:val="003C389E"/>
    <w:rsid w:val="003C3A03"/>
    <w:rsid w:val="003C47A8"/>
    <w:rsid w:val="003D0652"/>
    <w:rsid w:val="003E1762"/>
    <w:rsid w:val="003E47FA"/>
    <w:rsid w:val="003F1D97"/>
    <w:rsid w:val="003F292E"/>
    <w:rsid w:val="0040175E"/>
    <w:rsid w:val="00401DCC"/>
    <w:rsid w:val="00403207"/>
    <w:rsid w:val="004032FD"/>
    <w:rsid w:val="00405E7E"/>
    <w:rsid w:val="00406C89"/>
    <w:rsid w:val="00412D69"/>
    <w:rsid w:val="00417506"/>
    <w:rsid w:val="00423385"/>
    <w:rsid w:val="004249EE"/>
    <w:rsid w:val="00427061"/>
    <w:rsid w:val="00432603"/>
    <w:rsid w:val="004332A5"/>
    <w:rsid w:val="00437975"/>
    <w:rsid w:val="0044009A"/>
    <w:rsid w:val="00447041"/>
    <w:rsid w:val="00455D73"/>
    <w:rsid w:val="00456713"/>
    <w:rsid w:val="004664B3"/>
    <w:rsid w:val="004701B4"/>
    <w:rsid w:val="00470894"/>
    <w:rsid w:val="00476E91"/>
    <w:rsid w:val="0048141B"/>
    <w:rsid w:val="00484109"/>
    <w:rsid w:val="0048459A"/>
    <w:rsid w:val="00496797"/>
    <w:rsid w:val="0049738A"/>
    <w:rsid w:val="004A0EDC"/>
    <w:rsid w:val="004A4221"/>
    <w:rsid w:val="004A79AE"/>
    <w:rsid w:val="004B2F2F"/>
    <w:rsid w:val="004B472E"/>
    <w:rsid w:val="004B535A"/>
    <w:rsid w:val="004D15CA"/>
    <w:rsid w:val="004D29A4"/>
    <w:rsid w:val="004E1193"/>
    <w:rsid w:val="004E5A7A"/>
    <w:rsid w:val="004F0745"/>
    <w:rsid w:val="004F0D52"/>
    <w:rsid w:val="005008BA"/>
    <w:rsid w:val="00501BDF"/>
    <w:rsid w:val="00507200"/>
    <w:rsid w:val="0052199A"/>
    <w:rsid w:val="00532166"/>
    <w:rsid w:val="0053266E"/>
    <w:rsid w:val="0053400B"/>
    <w:rsid w:val="00536399"/>
    <w:rsid w:val="00541FA9"/>
    <w:rsid w:val="00551924"/>
    <w:rsid w:val="00554B47"/>
    <w:rsid w:val="00561C47"/>
    <w:rsid w:val="00562B2E"/>
    <w:rsid w:val="00577DD2"/>
    <w:rsid w:val="00592340"/>
    <w:rsid w:val="00596ACF"/>
    <w:rsid w:val="005A5B5C"/>
    <w:rsid w:val="005A6F1C"/>
    <w:rsid w:val="005B1542"/>
    <w:rsid w:val="005B313F"/>
    <w:rsid w:val="005B346B"/>
    <w:rsid w:val="005B3939"/>
    <w:rsid w:val="005B7A65"/>
    <w:rsid w:val="005C06C1"/>
    <w:rsid w:val="005C1458"/>
    <w:rsid w:val="005D0275"/>
    <w:rsid w:val="005D54B8"/>
    <w:rsid w:val="005D61B9"/>
    <w:rsid w:val="005E2291"/>
    <w:rsid w:val="005E2522"/>
    <w:rsid w:val="005E407E"/>
    <w:rsid w:val="005E71EE"/>
    <w:rsid w:val="005E7BDC"/>
    <w:rsid w:val="005F3064"/>
    <w:rsid w:val="005F4F7C"/>
    <w:rsid w:val="005F647C"/>
    <w:rsid w:val="00605748"/>
    <w:rsid w:val="006115F6"/>
    <w:rsid w:val="00625483"/>
    <w:rsid w:val="00627D33"/>
    <w:rsid w:val="00630225"/>
    <w:rsid w:val="0063683A"/>
    <w:rsid w:val="00636DF5"/>
    <w:rsid w:val="006414CD"/>
    <w:rsid w:val="006475BD"/>
    <w:rsid w:val="00650474"/>
    <w:rsid w:val="00653BD6"/>
    <w:rsid w:val="00655100"/>
    <w:rsid w:val="00655EFD"/>
    <w:rsid w:val="00661E9C"/>
    <w:rsid w:val="0066245E"/>
    <w:rsid w:val="00665F1F"/>
    <w:rsid w:val="00670D62"/>
    <w:rsid w:val="006767AC"/>
    <w:rsid w:val="0069525C"/>
    <w:rsid w:val="006A1F30"/>
    <w:rsid w:val="006A2B4E"/>
    <w:rsid w:val="006A5CDD"/>
    <w:rsid w:val="006A6080"/>
    <w:rsid w:val="006B5407"/>
    <w:rsid w:val="006B667A"/>
    <w:rsid w:val="006C174C"/>
    <w:rsid w:val="006C1A5F"/>
    <w:rsid w:val="006C6231"/>
    <w:rsid w:val="006D0B6D"/>
    <w:rsid w:val="006D746D"/>
    <w:rsid w:val="006D7886"/>
    <w:rsid w:val="006E335B"/>
    <w:rsid w:val="006E3B4A"/>
    <w:rsid w:val="006E46F7"/>
    <w:rsid w:val="006F02B7"/>
    <w:rsid w:val="006F5B6E"/>
    <w:rsid w:val="006F5F53"/>
    <w:rsid w:val="006F5F77"/>
    <w:rsid w:val="006F6A17"/>
    <w:rsid w:val="00702031"/>
    <w:rsid w:val="0070441B"/>
    <w:rsid w:val="00712A12"/>
    <w:rsid w:val="00726BA1"/>
    <w:rsid w:val="0073212C"/>
    <w:rsid w:val="00737124"/>
    <w:rsid w:val="007414EA"/>
    <w:rsid w:val="00746F0D"/>
    <w:rsid w:val="00750008"/>
    <w:rsid w:val="00751BF3"/>
    <w:rsid w:val="00751F91"/>
    <w:rsid w:val="00754D08"/>
    <w:rsid w:val="007565DF"/>
    <w:rsid w:val="007607DC"/>
    <w:rsid w:val="007614DF"/>
    <w:rsid w:val="00762037"/>
    <w:rsid w:val="0076794C"/>
    <w:rsid w:val="007764D5"/>
    <w:rsid w:val="007770AD"/>
    <w:rsid w:val="007778E6"/>
    <w:rsid w:val="00781FB7"/>
    <w:rsid w:val="00787317"/>
    <w:rsid w:val="00787430"/>
    <w:rsid w:val="00790A34"/>
    <w:rsid w:val="007A40ED"/>
    <w:rsid w:val="007A470E"/>
    <w:rsid w:val="007A6C7F"/>
    <w:rsid w:val="007B0B14"/>
    <w:rsid w:val="007C4897"/>
    <w:rsid w:val="007C70E9"/>
    <w:rsid w:val="007D2747"/>
    <w:rsid w:val="007D4AEB"/>
    <w:rsid w:val="007E7DE8"/>
    <w:rsid w:val="007F0E5A"/>
    <w:rsid w:val="007F2601"/>
    <w:rsid w:val="00805502"/>
    <w:rsid w:val="0080678D"/>
    <w:rsid w:val="00807404"/>
    <w:rsid w:val="00807486"/>
    <w:rsid w:val="00810B9D"/>
    <w:rsid w:val="008111D1"/>
    <w:rsid w:val="008126E7"/>
    <w:rsid w:val="00814B4E"/>
    <w:rsid w:val="0081608D"/>
    <w:rsid w:val="008170F0"/>
    <w:rsid w:val="008217DB"/>
    <w:rsid w:val="008225D7"/>
    <w:rsid w:val="00834618"/>
    <w:rsid w:val="00842B88"/>
    <w:rsid w:val="00845AA6"/>
    <w:rsid w:val="008466EA"/>
    <w:rsid w:val="008528C6"/>
    <w:rsid w:val="008532BA"/>
    <w:rsid w:val="0085414E"/>
    <w:rsid w:val="008543EC"/>
    <w:rsid w:val="008568D2"/>
    <w:rsid w:val="00860CD3"/>
    <w:rsid w:val="00861AF4"/>
    <w:rsid w:val="00863BB5"/>
    <w:rsid w:val="008677AD"/>
    <w:rsid w:val="008719F8"/>
    <w:rsid w:val="008843F0"/>
    <w:rsid w:val="008848DF"/>
    <w:rsid w:val="00884F44"/>
    <w:rsid w:val="008A1513"/>
    <w:rsid w:val="008B349A"/>
    <w:rsid w:val="008B50EC"/>
    <w:rsid w:val="008D095C"/>
    <w:rsid w:val="008D2EAD"/>
    <w:rsid w:val="008D2FFC"/>
    <w:rsid w:val="008D5998"/>
    <w:rsid w:val="008D6097"/>
    <w:rsid w:val="008D73BB"/>
    <w:rsid w:val="008E3DF7"/>
    <w:rsid w:val="008E404F"/>
    <w:rsid w:val="008E7494"/>
    <w:rsid w:val="008E7983"/>
    <w:rsid w:val="008F2120"/>
    <w:rsid w:val="008F218D"/>
    <w:rsid w:val="008F7CD0"/>
    <w:rsid w:val="00901A3A"/>
    <w:rsid w:val="00905487"/>
    <w:rsid w:val="00905CDE"/>
    <w:rsid w:val="009139C4"/>
    <w:rsid w:val="00931A9D"/>
    <w:rsid w:val="0093388E"/>
    <w:rsid w:val="00933B16"/>
    <w:rsid w:val="00944C90"/>
    <w:rsid w:val="00946685"/>
    <w:rsid w:val="00950AD1"/>
    <w:rsid w:val="009561BC"/>
    <w:rsid w:val="00957AB1"/>
    <w:rsid w:val="00965460"/>
    <w:rsid w:val="00970E52"/>
    <w:rsid w:val="00975615"/>
    <w:rsid w:val="00976629"/>
    <w:rsid w:val="00977A93"/>
    <w:rsid w:val="009809E5"/>
    <w:rsid w:val="00981BAD"/>
    <w:rsid w:val="00986A89"/>
    <w:rsid w:val="00986C29"/>
    <w:rsid w:val="00993AE5"/>
    <w:rsid w:val="00997AE6"/>
    <w:rsid w:val="009A3345"/>
    <w:rsid w:val="009A47BE"/>
    <w:rsid w:val="009A48EE"/>
    <w:rsid w:val="009A7E32"/>
    <w:rsid w:val="009B27A3"/>
    <w:rsid w:val="009B2B34"/>
    <w:rsid w:val="009B5401"/>
    <w:rsid w:val="009B5BCD"/>
    <w:rsid w:val="009C1CF7"/>
    <w:rsid w:val="009C2FA3"/>
    <w:rsid w:val="009C4B11"/>
    <w:rsid w:val="009C7608"/>
    <w:rsid w:val="009D3BE2"/>
    <w:rsid w:val="009D423F"/>
    <w:rsid w:val="009D5605"/>
    <w:rsid w:val="009D5E8B"/>
    <w:rsid w:val="009D5F28"/>
    <w:rsid w:val="009E0BE3"/>
    <w:rsid w:val="009E231D"/>
    <w:rsid w:val="009F7E95"/>
    <w:rsid w:val="00A109C9"/>
    <w:rsid w:val="00A12CF2"/>
    <w:rsid w:val="00A15E63"/>
    <w:rsid w:val="00A2219D"/>
    <w:rsid w:val="00A2299F"/>
    <w:rsid w:val="00A31549"/>
    <w:rsid w:val="00A31B21"/>
    <w:rsid w:val="00A3265F"/>
    <w:rsid w:val="00A40E83"/>
    <w:rsid w:val="00A4723D"/>
    <w:rsid w:val="00A479A6"/>
    <w:rsid w:val="00A5168C"/>
    <w:rsid w:val="00A51B85"/>
    <w:rsid w:val="00A529C6"/>
    <w:rsid w:val="00A54588"/>
    <w:rsid w:val="00A5623D"/>
    <w:rsid w:val="00A60851"/>
    <w:rsid w:val="00A60B2F"/>
    <w:rsid w:val="00A62D80"/>
    <w:rsid w:val="00A6633A"/>
    <w:rsid w:val="00A732E1"/>
    <w:rsid w:val="00A73323"/>
    <w:rsid w:val="00A8575D"/>
    <w:rsid w:val="00A9055A"/>
    <w:rsid w:val="00AB6119"/>
    <w:rsid w:val="00AC739E"/>
    <w:rsid w:val="00AD5390"/>
    <w:rsid w:val="00AD7F67"/>
    <w:rsid w:val="00AE078F"/>
    <w:rsid w:val="00AF09BA"/>
    <w:rsid w:val="00AF4F0F"/>
    <w:rsid w:val="00AF52AF"/>
    <w:rsid w:val="00AF60B3"/>
    <w:rsid w:val="00AF6536"/>
    <w:rsid w:val="00AF7467"/>
    <w:rsid w:val="00B02CC9"/>
    <w:rsid w:val="00B10E3C"/>
    <w:rsid w:val="00B12DDB"/>
    <w:rsid w:val="00B131EC"/>
    <w:rsid w:val="00B14823"/>
    <w:rsid w:val="00B235C3"/>
    <w:rsid w:val="00B2521B"/>
    <w:rsid w:val="00B26F7D"/>
    <w:rsid w:val="00B278CA"/>
    <w:rsid w:val="00B31D06"/>
    <w:rsid w:val="00B32343"/>
    <w:rsid w:val="00B4010A"/>
    <w:rsid w:val="00B42E9E"/>
    <w:rsid w:val="00B44358"/>
    <w:rsid w:val="00B50E7D"/>
    <w:rsid w:val="00B5176E"/>
    <w:rsid w:val="00B51B3C"/>
    <w:rsid w:val="00B55463"/>
    <w:rsid w:val="00B64899"/>
    <w:rsid w:val="00B65250"/>
    <w:rsid w:val="00B65AD6"/>
    <w:rsid w:val="00B721F9"/>
    <w:rsid w:val="00B77309"/>
    <w:rsid w:val="00B85FA3"/>
    <w:rsid w:val="00B86F3E"/>
    <w:rsid w:val="00B921A6"/>
    <w:rsid w:val="00B92CAB"/>
    <w:rsid w:val="00B93F52"/>
    <w:rsid w:val="00B961E4"/>
    <w:rsid w:val="00BA3A63"/>
    <w:rsid w:val="00BA4981"/>
    <w:rsid w:val="00BA77FF"/>
    <w:rsid w:val="00BA7943"/>
    <w:rsid w:val="00BB71E8"/>
    <w:rsid w:val="00BC46E5"/>
    <w:rsid w:val="00BD0BDC"/>
    <w:rsid w:val="00BD24AA"/>
    <w:rsid w:val="00BE46EE"/>
    <w:rsid w:val="00BF2D44"/>
    <w:rsid w:val="00BF5FC0"/>
    <w:rsid w:val="00BF62E2"/>
    <w:rsid w:val="00C003A2"/>
    <w:rsid w:val="00C00EDA"/>
    <w:rsid w:val="00C03B72"/>
    <w:rsid w:val="00C059D5"/>
    <w:rsid w:val="00C12643"/>
    <w:rsid w:val="00C14801"/>
    <w:rsid w:val="00C16818"/>
    <w:rsid w:val="00C17701"/>
    <w:rsid w:val="00C20F7B"/>
    <w:rsid w:val="00C23C6E"/>
    <w:rsid w:val="00C31EB0"/>
    <w:rsid w:val="00C33E81"/>
    <w:rsid w:val="00C400D9"/>
    <w:rsid w:val="00C407BF"/>
    <w:rsid w:val="00C41F86"/>
    <w:rsid w:val="00C457B4"/>
    <w:rsid w:val="00C471E5"/>
    <w:rsid w:val="00C52934"/>
    <w:rsid w:val="00C57515"/>
    <w:rsid w:val="00C624B2"/>
    <w:rsid w:val="00C65B1A"/>
    <w:rsid w:val="00C66F38"/>
    <w:rsid w:val="00C67159"/>
    <w:rsid w:val="00C6771A"/>
    <w:rsid w:val="00C71B12"/>
    <w:rsid w:val="00C73FFF"/>
    <w:rsid w:val="00C75E77"/>
    <w:rsid w:val="00C77BF7"/>
    <w:rsid w:val="00C904DD"/>
    <w:rsid w:val="00C90CE4"/>
    <w:rsid w:val="00C931B2"/>
    <w:rsid w:val="00CA0859"/>
    <w:rsid w:val="00CA3DB6"/>
    <w:rsid w:val="00CB13B6"/>
    <w:rsid w:val="00CB3291"/>
    <w:rsid w:val="00CC5D32"/>
    <w:rsid w:val="00CD12BE"/>
    <w:rsid w:val="00CD1BB7"/>
    <w:rsid w:val="00CE09FE"/>
    <w:rsid w:val="00CE11D5"/>
    <w:rsid w:val="00CE3123"/>
    <w:rsid w:val="00CE3A9F"/>
    <w:rsid w:val="00CE4F61"/>
    <w:rsid w:val="00CE591A"/>
    <w:rsid w:val="00CE69F4"/>
    <w:rsid w:val="00CF3B77"/>
    <w:rsid w:val="00CF3C97"/>
    <w:rsid w:val="00D02314"/>
    <w:rsid w:val="00D0432B"/>
    <w:rsid w:val="00D11B96"/>
    <w:rsid w:val="00D20240"/>
    <w:rsid w:val="00D246F7"/>
    <w:rsid w:val="00D255D5"/>
    <w:rsid w:val="00D25E7E"/>
    <w:rsid w:val="00D266B8"/>
    <w:rsid w:val="00D2733A"/>
    <w:rsid w:val="00D31736"/>
    <w:rsid w:val="00D31CF4"/>
    <w:rsid w:val="00D348C0"/>
    <w:rsid w:val="00D36213"/>
    <w:rsid w:val="00D462B1"/>
    <w:rsid w:val="00D51EF8"/>
    <w:rsid w:val="00D52D9A"/>
    <w:rsid w:val="00D54D12"/>
    <w:rsid w:val="00D63022"/>
    <w:rsid w:val="00D7104D"/>
    <w:rsid w:val="00D75124"/>
    <w:rsid w:val="00D7750C"/>
    <w:rsid w:val="00D8710E"/>
    <w:rsid w:val="00DA6122"/>
    <w:rsid w:val="00DB01BD"/>
    <w:rsid w:val="00DB10BB"/>
    <w:rsid w:val="00DC025E"/>
    <w:rsid w:val="00DC1213"/>
    <w:rsid w:val="00DC42B1"/>
    <w:rsid w:val="00DC52FE"/>
    <w:rsid w:val="00DD192F"/>
    <w:rsid w:val="00DE2A76"/>
    <w:rsid w:val="00DE3982"/>
    <w:rsid w:val="00DE4C87"/>
    <w:rsid w:val="00DE4DFA"/>
    <w:rsid w:val="00DE5517"/>
    <w:rsid w:val="00DE6D43"/>
    <w:rsid w:val="00DE75FA"/>
    <w:rsid w:val="00E05326"/>
    <w:rsid w:val="00E06ECE"/>
    <w:rsid w:val="00E12856"/>
    <w:rsid w:val="00E12CEB"/>
    <w:rsid w:val="00E2173A"/>
    <w:rsid w:val="00E22FFD"/>
    <w:rsid w:val="00E26BEA"/>
    <w:rsid w:val="00E27EDC"/>
    <w:rsid w:val="00E317BD"/>
    <w:rsid w:val="00E32510"/>
    <w:rsid w:val="00E3415C"/>
    <w:rsid w:val="00E36883"/>
    <w:rsid w:val="00E40846"/>
    <w:rsid w:val="00E41F77"/>
    <w:rsid w:val="00E44F06"/>
    <w:rsid w:val="00E4739E"/>
    <w:rsid w:val="00E512F2"/>
    <w:rsid w:val="00E541A0"/>
    <w:rsid w:val="00E604AC"/>
    <w:rsid w:val="00E665A6"/>
    <w:rsid w:val="00E6782F"/>
    <w:rsid w:val="00E75EF7"/>
    <w:rsid w:val="00E76EBF"/>
    <w:rsid w:val="00E826FC"/>
    <w:rsid w:val="00E92BCD"/>
    <w:rsid w:val="00E93998"/>
    <w:rsid w:val="00E97823"/>
    <w:rsid w:val="00EA10F3"/>
    <w:rsid w:val="00EB1E60"/>
    <w:rsid w:val="00EB644B"/>
    <w:rsid w:val="00EB7D50"/>
    <w:rsid w:val="00EE18A9"/>
    <w:rsid w:val="00EE2A50"/>
    <w:rsid w:val="00EE67C8"/>
    <w:rsid w:val="00EE75EC"/>
    <w:rsid w:val="00EF36D8"/>
    <w:rsid w:val="00F0180A"/>
    <w:rsid w:val="00F039CC"/>
    <w:rsid w:val="00F076C5"/>
    <w:rsid w:val="00F13831"/>
    <w:rsid w:val="00F15A37"/>
    <w:rsid w:val="00F2242C"/>
    <w:rsid w:val="00F23A1A"/>
    <w:rsid w:val="00F24691"/>
    <w:rsid w:val="00F34043"/>
    <w:rsid w:val="00F34AB8"/>
    <w:rsid w:val="00F42522"/>
    <w:rsid w:val="00F526C0"/>
    <w:rsid w:val="00F54909"/>
    <w:rsid w:val="00F60210"/>
    <w:rsid w:val="00F61440"/>
    <w:rsid w:val="00F61443"/>
    <w:rsid w:val="00F6181A"/>
    <w:rsid w:val="00F65119"/>
    <w:rsid w:val="00F77AF5"/>
    <w:rsid w:val="00F80928"/>
    <w:rsid w:val="00F838D9"/>
    <w:rsid w:val="00F91423"/>
    <w:rsid w:val="00F91975"/>
    <w:rsid w:val="00F92D32"/>
    <w:rsid w:val="00FA2689"/>
    <w:rsid w:val="00FA5F42"/>
    <w:rsid w:val="00FB1DCC"/>
    <w:rsid w:val="00FB3EDD"/>
    <w:rsid w:val="00FC23D4"/>
    <w:rsid w:val="00FC3077"/>
    <w:rsid w:val="00FC5F23"/>
    <w:rsid w:val="00FC7286"/>
    <w:rsid w:val="00FD6A03"/>
    <w:rsid w:val="00FD6AB5"/>
    <w:rsid w:val="00FD7C2C"/>
    <w:rsid w:val="00FE7985"/>
    <w:rsid w:val="00FF7797"/>
    <w:rsid w:val="06E82C11"/>
    <w:rsid w:val="06EDFE01"/>
    <w:rsid w:val="0A12BDC6"/>
    <w:rsid w:val="1771E060"/>
    <w:rsid w:val="1B84460C"/>
    <w:rsid w:val="3E7360C7"/>
    <w:rsid w:val="4B561DCF"/>
    <w:rsid w:val="5FBA3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CE4B967"/>
  <w15:chartTrackingRefBased/>
  <w15:docId w15:val="{5D109FA7-A622-472A-B2A5-284898B12CF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Calibri" w:hAnsi="Calibri" w:eastAsia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D31736"/>
    <w:rPr>
      <w:sz w:val="22"/>
      <w:szCs w:val="22"/>
      <w:lang w:eastAsia="en-US"/>
    </w:rPr>
  </w:style>
  <w:style w:type="character" w:styleId="Carpredefinitoparagrafo" w:default="1">
    <w:name w:val="Default Paragraph Font"/>
    <w:uiPriority w:val="1"/>
    <w:unhideWhenUsed/>
  </w:style>
  <w:style w:type="table" w:styleId="Tabellanormale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Rimandocommento">
    <w:name w:val="annotation reference"/>
    <w:uiPriority w:val="99"/>
    <w:semiHidden/>
    <w:unhideWhenUsed/>
    <w:rsid w:val="00776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764D5"/>
    <w:rPr>
      <w:sz w:val="20"/>
      <w:szCs w:val="20"/>
    </w:rPr>
  </w:style>
  <w:style w:type="character" w:styleId="TestocommentoCarattere" w:customStyle="1">
    <w:name w:val="Testo commento Carattere"/>
    <w:link w:val="Testocommento"/>
    <w:uiPriority w:val="99"/>
    <w:semiHidden/>
    <w:rsid w:val="007764D5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764D5"/>
    <w:rPr>
      <w:b/>
      <w:bCs/>
    </w:rPr>
  </w:style>
  <w:style w:type="character" w:styleId="SoggettocommentoCarattere" w:customStyle="1">
    <w:name w:val="Soggetto commento Carattere"/>
    <w:link w:val="Soggettocommento"/>
    <w:uiPriority w:val="99"/>
    <w:semiHidden/>
    <w:rsid w:val="007764D5"/>
    <w:rPr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64D5"/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link w:val="Testofumetto"/>
    <w:uiPriority w:val="99"/>
    <w:semiHidden/>
    <w:rsid w:val="007764D5"/>
    <w:rPr>
      <w:rFonts w:ascii="Segoe UI" w:hAnsi="Segoe UI" w:cs="Segoe UI"/>
      <w:sz w:val="18"/>
      <w:szCs w:val="18"/>
      <w:lang w:eastAsia="en-US"/>
    </w:rPr>
  </w:style>
  <w:style w:type="paragraph" w:styleId="Revisione">
    <w:name w:val="Revision"/>
    <w:hidden/>
    <w:uiPriority w:val="99"/>
    <w:semiHidden/>
    <w:rsid w:val="001B629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customXml" Target="../customXml/item4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5B512E969F8D4DB7D78AE2CAA5BC76" ma:contentTypeVersion="8" ma:contentTypeDescription="Creare un nuovo documento." ma:contentTypeScope="" ma:versionID="4e0909c7be4a5326edf6fc3fb9ba807e">
  <xsd:schema xmlns:xsd="http://www.w3.org/2001/XMLSchema" xmlns:xs="http://www.w3.org/2001/XMLSchema" xmlns:p="http://schemas.microsoft.com/office/2006/metadata/properties" xmlns:ns2="d8ccbea9-b588-4efe-b554-e630679dcc9c" xmlns:ns3="7dfda350-5a2c-4546-a48f-2bf60f41bc68" targetNamespace="http://schemas.microsoft.com/office/2006/metadata/properties" ma:root="true" ma:fieldsID="8f26f038b74ace55ac72343d742711f3" ns2:_="" ns3:_="">
    <xsd:import namespace="d8ccbea9-b588-4efe-b554-e630679dcc9c"/>
    <xsd:import namespace="7dfda350-5a2c-4546-a48f-2bf60f41bc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ccbea9-b588-4efe-b554-e630679dcc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fda350-5a2c-4546-a48f-2bf60f41bc6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615907-CE29-4D3B-AFBB-94582AE6FC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043E27-97BF-4DE3-A3E2-0145B6A325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17357B-2CAC-47CC-B827-7A0BE5C8DB35}"/>
</file>

<file path=customXml/itemProps4.xml><?xml version="1.0" encoding="utf-8"?>
<ds:datastoreItem xmlns:ds="http://schemas.openxmlformats.org/officeDocument/2006/customXml" ds:itemID="{EBF4B8E2-D67F-4B9B-AFCF-1A068841EAE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Itinera Comunicazione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Itinera Comunicazione</dc:creator>
  <cp:keywords/>
  <dc:description/>
  <cp:lastModifiedBy>Claudia Belella</cp:lastModifiedBy>
  <cp:revision>210</cp:revision>
  <dcterms:created xsi:type="dcterms:W3CDTF">2021-02-03T12:27:00Z</dcterms:created>
  <dcterms:modified xsi:type="dcterms:W3CDTF">2021-02-03T14:55:01Z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0x010100B65B512E969F8D4DB7D78AE2CAA5BC76</vt:lpwstr>
  </property>
</Properties>
</file>